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2566" w:rsidRDefault="00C92566" w:rsidP="00977D1C">
      <w:pPr>
        <w:pStyle w:val="affffff7"/>
        <w:widowControl w:val="0"/>
        <w:spacing w:after="0" w:line="100" w:lineRule="atLeast"/>
        <w:jc w:val="center"/>
      </w:pPr>
      <w:bookmarkStart w:id="0" w:name="_Hlk60479551"/>
      <w:r>
        <w:rPr>
          <w:rFonts w:ascii="Times New Roman" w:hAnsi="Times New Roman"/>
          <w:caps/>
          <w:sz w:val="24"/>
          <w:szCs w:val="24"/>
        </w:rPr>
        <w:t xml:space="preserve">Тамбовское областное государственное бюджетное профессиональное образовательное учреждение </w:t>
      </w:r>
    </w:p>
    <w:p w:rsidR="00C92566" w:rsidRDefault="00C92566" w:rsidP="00977D1C">
      <w:pPr>
        <w:pStyle w:val="affffff7"/>
        <w:widowControl w:val="0"/>
        <w:spacing w:after="0" w:line="100" w:lineRule="atLeast"/>
        <w:jc w:val="center"/>
      </w:pPr>
      <w:r>
        <w:rPr>
          <w:rFonts w:ascii="Times New Roman" w:hAnsi="Times New Roman"/>
          <w:caps/>
          <w:sz w:val="24"/>
          <w:szCs w:val="24"/>
        </w:rPr>
        <w:t>«уваровский ПОЛИТЕХНИЧЕСКИЙ колледж»</w:t>
      </w:r>
    </w:p>
    <w:p w:rsidR="00C92566" w:rsidRDefault="00C92566" w:rsidP="00977D1C">
      <w:pPr>
        <w:pStyle w:val="affffff7"/>
        <w:widowControl w:val="0"/>
        <w:spacing w:after="0" w:line="100" w:lineRule="atLeast"/>
        <w:jc w:val="right"/>
      </w:pPr>
    </w:p>
    <w:p w:rsidR="00C92566" w:rsidRDefault="00C92566" w:rsidP="00977D1C">
      <w:pPr>
        <w:pStyle w:val="affffff7"/>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jc w:val="center"/>
      </w:pPr>
    </w:p>
    <w:tbl>
      <w:tblPr>
        <w:tblW w:w="0" w:type="auto"/>
        <w:jc w:val="center"/>
        <w:tblCellMar>
          <w:left w:w="10" w:type="dxa"/>
          <w:right w:w="10" w:type="dxa"/>
        </w:tblCellMar>
        <w:tblLook w:val="0000" w:firstRow="0" w:lastRow="0" w:firstColumn="0" w:lastColumn="0" w:noHBand="0" w:noVBand="0"/>
      </w:tblPr>
      <w:tblGrid>
        <w:gridCol w:w="4926"/>
        <w:gridCol w:w="4926"/>
      </w:tblGrid>
      <w:tr w:rsidR="00C92566" w:rsidTr="00977D1C">
        <w:trPr>
          <w:cantSplit/>
          <w:jc w:val="center"/>
        </w:trPr>
        <w:tc>
          <w:tcPr>
            <w:tcW w:w="4926" w:type="dxa"/>
            <w:shd w:val="clear" w:color="auto" w:fill="FFFFFF"/>
            <w:tcMar>
              <w:top w:w="0" w:type="dxa"/>
              <w:left w:w="108" w:type="dxa"/>
              <w:bottom w:w="0" w:type="dxa"/>
              <w:right w:w="108" w:type="dxa"/>
            </w:tcMar>
          </w:tcPr>
          <w:p w:rsidR="00C92566" w:rsidRDefault="00C92566">
            <w:pPr>
              <w:pStyle w:val="affffff7"/>
              <w:spacing w:after="40" w:line="100" w:lineRule="atLeast"/>
            </w:pPr>
            <w:r>
              <w:rPr>
                <w:rFonts w:ascii="Times New Roman" w:hAnsi="Times New Roman"/>
                <w:sz w:val="24"/>
                <w:szCs w:val="24"/>
              </w:rPr>
              <w:t>РАССМОТРЕНО И ОДОБРЕНО:</w:t>
            </w:r>
          </w:p>
          <w:p w:rsidR="00C92566" w:rsidRDefault="00C92566">
            <w:pPr>
              <w:pStyle w:val="affffff7"/>
              <w:spacing w:after="40" w:line="100" w:lineRule="atLeast"/>
            </w:pPr>
            <w:r>
              <w:rPr>
                <w:rFonts w:ascii="Times New Roman" w:hAnsi="Times New Roman"/>
                <w:sz w:val="24"/>
                <w:szCs w:val="24"/>
              </w:rPr>
              <w:t xml:space="preserve">Предметно-цикловой комиссией </w:t>
            </w:r>
          </w:p>
          <w:p w:rsidR="00C92566" w:rsidRDefault="00C92566">
            <w:pPr>
              <w:pStyle w:val="affffff7"/>
              <w:spacing w:after="40" w:line="100" w:lineRule="atLeast"/>
            </w:pPr>
            <w:r>
              <w:rPr>
                <w:rFonts w:ascii="Times New Roman" w:hAnsi="Times New Roman"/>
                <w:sz w:val="24"/>
                <w:szCs w:val="24"/>
              </w:rPr>
              <w:t>___</w:t>
            </w:r>
            <w:r>
              <w:rPr>
                <w:rFonts w:ascii="Times New Roman" w:hAnsi="Times New Roman"/>
                <w:sz w:val="24"/>
                <w:szCs w:val="24"/>
                <w:u w:val="single"/>
              </w:rPr>
              <w:t>кластер «Промышленность»</w:t>
            </w:r>
            <w:r>
              <w:rPr>
                <w:rFonts w:ascii="Times New Roman" w:hAnsi="Times New Roman"/>
                <w:sz w:val="24"/>
                <w:szCs w:val="24"/>
              </w:rPr>
              <w:t>___</w:t>
            </w:r>
          </w:p>
          <w:p w:rsidR="00C92566" w:rsidRDefault="00C92566">
            <w:pPr>
              <w:pStyle w:val="affffff7"/>
              <w:spacing w:after="40" w:line="100" w:lineRule="atLeast"/>
            </w:pPr>
            <w:r>
              <w:rPr>
                <w:rFonts w:ascii="Times New Roman" w:hAnsi="Times New Roman"/>
                <w:sz w:val="24"/>
                <w:szCs w:val="24"/>
              </w:rPr>
              <w:t>Протокол №_1______________</w:t>
            </w:r>
          </w:p>
          <w:p w:rsidR="00C92566" w:rsidRDefault="00C92566">
            <w:pPr>
              <w:pStyle w:val="affffff7"/>
              <w:spacing w:after="40" w:line="100" w:lineRule="atLeast"/>
            </w:pPr>
            <w:r>
              <w:rPr>
                <w:rFonts w:ascii="Times New Roman" w:hAnsi="Times New Roman"/>
                <w:sz w:val="24"/>
                <w:szCs w:val="24"/>
              </w:rPr>
              <w:t>от «_26»__августа___ 2024г.</w:t>
            </w:r>
          </w:p>
          <w:p w:rsidR="00C92566" w:rsidRDefault="00C92566">
            <w:pPr>
              <w:tabs>
                <w:tab w:val="left" w:pos="1087"/>
                <w:tab w:val="left" w:pos="2037"/>
                <w:tab w:val="left" w:pos="2744"/>
                <w:tab w:val="left" w:pos="2884"/>
              </w:tabs>
              <w:autoSpaceDE w:val="0"/>
              <w:autoSpaceDN w:val="0"/>
              <w:spacing w:after="40"/>
              <w:rPr>
                <w:rFonts w:ascii="Times New Roman" w:hAnsi="Times New Roman"/>
              </w:rPr>
            </w:pPr>
            <w:r>
              <w:rPr>
                <w:rFonts w:ascii="Times New Roman" w:hAnsi="Times New Roman"/>
              </w:rPr>
              <w:t>Председатель цикловой</w:t>
            </w:r>
            <w:r>
              <w:rPr>
                <w:rFonts w:ascii="Times New Roman" w:hAnsi="Times New Roman"/>
                <w:spacing w:val="-4"/>
              </w:rPr>
              <w:t xml:space="preserve"> </w:t>
            </w:r>
            <w:r>
              <w:rPr>
                <w:rFonts w:ascii="Times New Roman" w:hAnsi="Times New Roman"/>
              </w:rPr>
              <w:t>комиссии</w:t>
            </w:r>
          </w:p>
          <w:p w:rsidR="00C92566" w:rsidRDefault="00C92566">
            <w:pPr>
              <w:pStyle w:val="afffff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0" w:line="100" w:lineRule="atLeast"/>
            </w:pPr>
            <w:r>
              <w:rPr>
                <w:rFonts w:ascii="Times New Roman" w:hAnsi="Times New Roman"/>
                <w:sz w:val="24"/>
                <w:szCs w:val="24"/>
                <w:u w:val="single"/>
                <w:lang w:eastAsia="en-US"/>
              </w:rPr>
              <w:t xml:space="preserve"> </w:t>
            </w:r>
            <w:r>
              <w:rPr>
                <w:rFonts w:ascii="Times New Roman" w:hAnsi="Times New Roman"/>
                <w:sz w:val="24"/>
                <w:szCs w:val="24"/>
                <w:u w:val="single"/>
                <w:lang w:eastAsia="en-US"/>
              </w:rPr>
              <w:tab/>
              <w:t xml:space="preserve">    _____ </w:t>
            </w:r>
            <w:r>
              <w:rPr>
                <w:rFonts w:ascii="Times New Roman" w:hAnsi="Times New Roman"/>
                <w:sz w:val="24"/>
                <w:szCs w:val="24"/>
                <w:lang w:eastAsia="en-US"/>
              </w:rPr>
              <w:t>/Т.Н. Постникова</w:t>
            </w:r>
          </w:p>
        </w:tc>
        <w:tc>
          <w:tcPr>
            <w:tcW w:w="4926" w:type="dxa"/>
            <w:shd w:val="clear" w:color="auto" w:fill="FFFFFF"/>
            <w:tcMar>
              <w:top w:w="0" w:type="dxa"/>
              <w:left w:w="108" w:type="dxa"/>
              <w:bottom w:w="0" w:type="dxa"/>
              <w:right w:w="108" w:type="dxa"/>
            </w:tcMar>
          </w:tcPr>
          <w:p w:rsidR="00C92566" w:rsidRDefault="00C92566">
            <w:pPr>
              <w:pStyle w:val="afffff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jc w:val="right"/>
            </w:pPr>
            <w:r>
              <w:rPr>
                <w:rFonts w:ascii="Times New Roman" w:hAnsi="Times New Roman"/>
                <w:sz w:val="24"/>
                <w:szCs w:val="24"/>
              </w:rPr>
              <w:t>УТВЕРЖДАЮ:</w:t>
            </w:r>
          </w:p>
          <w:p w:rsidR="00C92566" w:rsidRDefault="00C92566">
            <w:pPr>
              <w:pStyle w:val="affffff7"/>
              <w:spacing w:after="0" w:line="100" w:lineRule="atLeast"/>
              <w:jc w:val="right"/>
            </w:pPr>
            <w:r>
              <w:rPr>
                <w:rFonts w:ascii="Times New Roman" w:hAnsi="Times New Roman"/>
                <w:sz w:val="24"/>
                <w:szCs w:val="24"/>
              </w:rPr>
              <w:t xml:space="preserve">Зам. директора о УР </w:t>
            </w:r>
          </w:p>
          <w:p w:rsidR="00C92566" w:rsidRDefault="00C92566">
            <w:pPr>
              <w:pStyle w:val="afffff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jc w:val="right"/>
            </w:pPr>
            <w:r>
              <w:rPr>
                <w:rFonts w:ascii="Times New Roman" w:hAnsi="Times New Roman"/>
                <w:sz w:val="24"/>
                <w:szCs w:val="24"/>
              </w:rPr>
              <w:t>____________О.Б. Кухарская</w:t>
            </w:r>
          </w:p>
          <w:p w:rsidR="00C92566" w:rsidRDefault="00C92566">
            <w:pPr>
              <w:pStyle w:val="afffff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jc w:val="right"/>
            </w:pPr>
            <w:r>
              <w:rPr>
                <w:rFonts w:ascii="Times New Roman" w:hAnsi="Times New Roman"/>
                <w:sz w:val="24"/>
                <w:szCs w:val="24"/>
              </w:rPr>
              <w:t xml:space="preserve">«__»_______________ </w:t>
            </w:r>
            <w:smartTag w:uri="urn:schemas-microsoft-com:office:smarttags" w:element="metricconverter">
              <w:smartTagPr>
                <w:attr w:name="ProductID" w:val="2024 г"/>
              </w:smartTagPr>
              <w:r>
                <w:rPr>
                  <w:rFonts w:ascii="Times New Roman" w:hAnsi="Times New Roman"/>
                  <w:sz w:val="24"/>
                  <w:szCs w:val="24"/>
                </w:rPr>
                <w:t>2024 г</w:t>
              </w:r>
            </w:smartTag>
            <w:r>
              <w:rPr>
                <w:rFonts w:ascii="Times New Roman" w:hAnsi="Times New Roman"/>
                <w:sz w:val="24"/>
                <w:szCs w:val="24"/>
              </w:rPr>
              <w:t>.</w:t>
            </w:r>
          </w:p>
        </w:tc>
      </w:tr>
      <w:bookmarkEnd w:id="0"/>
    </w:tbl>
    <w:p w:rsidR="00C92566" w:rsidRDefault="00C92566" w:rsidP="00977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aps/>
          <w:color w:val="000000"/>
          <w:sz w:val="28"/>
          <w:szCs w:val="28"/>
        </w:rPr>
      </w:pPr>
    </w:p>
    <w:p w:rsidR="00C92566" w:rsidRDefault="00C92566" w:rsidP="00977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aps/>
          <w:color w:val="000000"/>
          <w:sz w:val="28"/>
          <w:szCs w:val="28"/>
        </w:rPr>
      </w:pPr>
    </w:p>
    <w:p w:rsidR="00C92566" w:rsidRDefault="00C92566" w:rsidP="00977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aps/>
          <w:color w:val="000000"/>
          <w:sz w:val="28"/>
          <w:szCs w:val="28"/>
        </w:rPr>
      </w:pPr>
    </w:p>
    <w:p w:rsidR="00C92566" w:rsidRDefault="00C92566" w:rsidP="00977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aps/>
          <w:color w:val="000000"/>
          <w:sz w:val="28"/>
          <w:szCs w:val="28"/>
        </w:rPr>
      </w:pPr>
    </w:p>
    <w:p w:rsidR="00C92566" w:rsidRDefault="00C92566" w:rsidP="00977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aps/>
          <w:color w:val="000000"/>
        </w:rPr>
      </w:pPr>
    </w:p>
    <w:p w:rsidR="00C92566" w:rsidRDefault="00C92566" w:rsidP="00977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aps/>
          <w:color w:val="000000"/>
        </w:rPr>
      </w:pPr>
      <w:r>
        <w:rPr>
          <w:rFonts w:ascii="Times New Roman" w:hAnsi="Times New Roman"/>
          <w:caps/>
          <w:color w:val="000000"/>
        </w:rPr>
        <w:t>РАБОЧАЯ ПРОГРАММа УЧЕБНОЙ ДИСЦИПЛИНЫ</w:t>
      </w:r>
    </w:p>
    <w:p w:rsidR="00C92566" w:rsidRDefault="00C92566" w:rsidP="00977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u w:val="single"/>
        </w:rPr>
      </w:pPr>
    </w:p>
    <w:p w:rsidR="00C92566" w:rsidRDefault="00C92566" w:rsidP="00977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360" w:lineRule="auto"/>
        <w:ind w:firstLine="709"/>
        <w:jc w:val="center"/>
        <w:rPr>
          <w:rFonts w:ascii="Times New Roman" w:hAnsi="Times New Roman"/>
          <w:bCs/>
          <w:caps/>
          <w:color w:val="000000"/>
          <w:spacing w:val="-2"/>
          <w:lang w:eastAsia="ru-RU"/>
        </w:rPr>
      </w:pPr>
      <w:bookmarkStart w:id="1" w:name="_Toc156824969"/>
      <w:bookmarkStart w:id="2" w:name="_Toc150695786"/>
      <w:bookmarkStart w:id="3" w:name="_Toc150695621"/>
      <w:bookmarkStart w:id="4" w:name="_Hlk529181113"/>
      <w:r>
        <w:rPr>
          <w:rFonts w:ascii="Times New Roman" w:hAnsi="Times New Roman"/>
          <w:caps/>
        </w:rPr>
        <w:t xml:space="preserve">«ОП. </w:t>
      </w:r>
      <w:r w:rsidR="00CC6FC3">
        <w:rPr>
          <w:rFonts w:ascii="Times New Roman" w:hAnsi="Times New Roman"/>
          <w:caps/>
        </w:rPr>
        <w:t>02</w:t>
      </w:r>
      <w:r>
        <w:rPr>
          <w:rFonts w:ascii="Times New Roman" w:hAnsi="Times New Roman"/>
          <w:caps/>
        </w:rPr>
        <w:t xml:space="preserve"> ЭЛЕКТРОТЕХНИКА И ЭЛЕКТРОНИКА»</w:t>
      </w:r>
      <w:bookmarkEnd w:id="1"/>
      <w:bookmarkEnd w:id="2"/>
      <w:bookmarkEnd w:id="3"/>
    </w:p>
    <w:p w:rsidR="00C92566" w:rsidRDefault="00C92566" w:rsidP="00977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360" w:lineRule="auto"/>
        <w:ind w:firstLine="709"/>
        <w:jc w:val="center"/>
        <w:rPr>
          <w:rFonts w:ascii="Times New Roman" w:hAnsi="Times New Roman"/>
          <w:caps/>
          <w:color w:val="000000"/>
          <w:kern w:val="24"/>
        </w:rPr>
      </w:pPr>
      <w:r>
        <w:rPr>
          <w:rFonts w:ascii="Times New Roman" w:hAnsi="Times New Roman"/>
          <w:bCs/>
          <w:color w:val="000000"/>
          <w:spacing w:val="-2"/>
          <w:lang w:eastAsia="ru-RU"/>
        </w:rPr>
        <w:t>ПО ПРОГРАММЕ ПОДГОТОВКИ СПЕЦИАЛИСТОВ СРЕДНЕГО ЗВЕНА ПО</w:t>
      </w:r>
      <w:r>
        <w:rPr>
          <w:rFonts w:ascii="Times New Roman" w:hAnsi="Times New Roman"/>
          <w:caps/>
          <w:color w:val="000000"/>
          <w:kern w:val="24"/>
        </w:rPr>
        <w:t xml:space="preserve"> специальности 13.02.13 эксплуатация и обслуживание электрического и электромеханического оборудования (по отраслям)</w:t>
      </w:r>
    </w:p>
    <w:bookmarkEnd w:id="4"/>
    <w:p w:rsidR="00C92566" w:rsidRDefault="00C92566" w:rsidP="00977D1C">
      <w:pPr>
        <w:spacing w:line="360" w:lineRule="auto"/>
        <w:ind w:firstLine="709"/>
        <w:jc w:val="center"/>
        <w:rPr>
          <w:rFonts w:ascii="Times New Roman" w:hAnsi="Times New Roman"/>
          <w:caps/>
          <w:color w:val="000000"/>
          <w:u w:val="single"/>
        </w:rPr>
      </w:pPr>
    </w:p>
    <w:p w:rsidR="00C92566" w:rsidRDefault="00C92566" w:rsidP="00977D1C">
      <w:pPr>
        <w:spacing w:line="360" w:lineRule="auto"/>
        <w:ind w:firstLine="709"/>
        <w:jc w:val="center"/>
        <w:rPr>
          <w:rFonts w:ascii="Times New Roman" w:hAnsi="Times New Roman"/>
          <w:caps/>
          <w:color w:val="000000"/>
          <w:sz w:val="32"/>
          <w:szCs w:val="32"/>
          <w:u w:val="single"/>
        </w:rPr>
      </w:pPr>
    </w:p>
    <w:p w:rsidR="00C92566" w:rsidRDefault="00C92566" w:rsidP="00977D1C">
      <w:pPr>
        <w:spacing w:line="360" w:lineRule="auto"/>
        <w:ind w:firstLine="709"/>
        <w:jc w:val="center"/>
        <w:rPr>
          <w:rFonts w:ascii="Times New Roman" w:hAnsi="Times New Roman"/>
          <w:caps/>
          <w:color w:val="000000"/>
          <w:sz w:val="32"/>
          <w:szCs w:val="32"/>
          <w:u w:val="single"/>
        </w:rPr>
      </w:pPr>
    </w:p>
    <w:p w:rsidR="00C92566" w:rsidRDefault="00C92566" w:rsidP="00977D1C">
      <w:pPr>
        <w:spacing w:line="360" w:lineRule="auto"/>
        <w:ind w:firstLine="709"/>
        <w:jc w:val="center"/>
        <w:rPr>
          <w:rFonts w:ascii="Times New Roman" w:hAnsi="Times New Roman"/>
          <w:caps/>
          <w:color w:val="000000"/>
          <w:sz w:val="32"/>
          <w:szCs w:val="32"/>
          <w:u w:val="single"/>
        </w:rPr>
      </w:pPr>
    </w:p>
    <w:p w:rsidR="00C92566" w:rsidRDefault="00C92566" w:rsidP="00977D1C">
      <w:pPr>
        <w:spacing w:line="360" w:lineRule="auto"/>
        <w:ind w:firstLine="709"/>
        <w:jc w:val="center"/>
        <w:rPr>
          <w:rFonts w:ascii="Times New Roman" w:hAnsi="Times New Roman"/>
          <w:caps/>
          <w:color w:val="000000"/>
          <w:sz w:val="32"/>
          <w:szCs w:val="32"/>
          <w:u w:val="single"/>
        </w:rPr>
      </w:pPr>
    </w:p>
    <w:p w:rsidR="00C92566" w:rsidRDefault="00C92566" w:rsidP="00977D1C">
      <w:pPr>
        <w:spacing w:line="360" w:lineRule="auto"/>
        <w:ind w:firstLine="709"/>
        <w:jc w:val="center"/>
        <w:rPr>
          <w:rFonts w:ascii="Times New Roman" w:hAnsi="Times New Roman"/>
          <w:caps/>
          <w:color w:val="000000"/>
          <w:sz w:val="32"/>
          <w:szCs w:val="32"/>
          <w:u w:val="single"/>
        </w:rPr>
      </w:pPr>
    </w:p>
    <w:p w:rsidR="00C92566" w:rsidRDefault="00C92566" w:rsidP="00977D1C">
      <w:pPr>
        <w:spacing w:line="360" w:lineRule="auto"/>
        <w:ind w:firstLine="709"/>
        <w:jc w:val="center"/>
        <w:rPr>
          <w:rFonts w:ascii="Times New Roman" w:hAnsi="Times New Roman"/>
          <w:caps/>
          <w:color w:val="000000"/>
          <w:sz w:val="32"/>
          <w:szCs w:val="32"/>
          <w:u w:val="single"/>
        </w:rPr>
      </w:pPr>
    </w:p>
    <w:p w:rsidR="00C92566" w:rsidRDefault="00C92566" w:rsidP="00977D1C">
      <w:pPr>
        <w:spacing w:line="360" w:lineRule="auto"/>
        <w:ind w:firstLine="709"/>
        <w:jc w:val="center"/>
        <w:rPr>
          <w:rFonts w:ascii="Times New Roman" w:hAnsi="Times New Roman"/>
          <w:color w:val="000000"/>
          <w:sz w:val="28"/>
          <w:szCs w:val="28"/>
        </w:rPr>
      </w:pPr>
    </w:p>
    <w:p w:rsidR="00C92566" w:rsidRDefault="00C92566" w:rsidP="00977D1C">
      <w:pPr>
        <w:spacing w:line="360" w:lineRule="auto"/>
        <w:ind w:firstLine="709"/>
        <w:jc w:val="center"/>
        <w:rPr>
          <w:rFonts w:ascii="Times New Roman" w:hAnsi="Times New Roman"/>
          <w:color w:val="000000"/>
          <w:sz w:val="28"/>
          <w:szCs w:val="28"/>
        </w:rPr>
      </w:pPr>
    </w:p>
    <w:p w:rsidR="00C92566" w:rsidRDefault="00C92566" w:rsidP="00977D1C">
      <w:pPr>
        <w:spacing w:line="360" w:lineRule="auto"/>
        <w:ind w:firstLine="709"/>
        <w:jc w:val="center"/>
        <w:rPr>
          <w:rFonts w:ascii="Times New Roman" w:hAnsi="Times New Roman"/>
          <w:color w:val="000000"/>
          <w:sz w:val="28"/>
          <w:szCs w:val="28"/>
        </w:rPr>
      </w:pPr>
    </w:p>
    <w:p w:rsidR="00C92566" w:rsidRDefault="00C92566" w:rsidP="00977D1C">
      <w:pPr>
        <w:spacing w:line="360" w:lineRule="auto"/>
        <w:ind w:firstLine="709"/>
        <w:jc w:val="center"/>
        <w:rPr>
          <w:rFonts w:ascii="Times New Roman" w:hAnsi="Times New Roman"/>
          <w:color w:val="000000"/>
        </w:rPr>
      </w:pPr>
      <w:r>
        <w:rPr>
          <w:rFonts w:ascii="Times New Roman" w:hAnsi="Times New Roman"/>
          <w:color w:val="000000"/>
        </w:rPr>
        <w:t>Уварово</w:t>
      </w:r>
    </w:p>
    <w:p w:rsidR="00C92566" w:rsidRDefault="00C92566" w:rsidP="00977D1C">
      <w:pPr>
        <w:spacing w:line="360" w:lineRule="auto"/>
        <w:ind w:firstLine="709"/>
        <w:jc w:val="center"/>
        <w:rPr>
          <w:rFonts w:ascii="Times New Roman" w:hAnsi="Times New Roman"/>
          <w:color w:val="000000"/>
        </w:rPr>
      </w:pPr>
      <w:r>
        <w:rPr>
          <w:rFonts w:ascii="Times New Roman" w:hAnsi="Times New Roman"/>
          <w:color w:val="000000"/>
        </w:rPr>
        <w:t>2024 год</w:t>
      </w:r>
    </w:p>
    <w:p w:rsidR="00C92566" w:rsidRDefault="00C92566" w:rsidP="00977D1C">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firstLine="919"/>
        <w:jc w:val="both"/>
        <w:rPr>
          <w:rFonts w:ascii="Times New Roman" w:hAnsi="Times New Roman"/>
          <w:color w:val="000000"/>
        </w:rPr>
      </w:pPr>
      <w:r>
        <w:rPr>
          <w:rFonts w:ascii="Times New Roman" w:hAnsi="Times New Roman"/>
          <w:color w:val="000000"/>
        </w:rPr>
        <w:lastRenderedPageBreak/>
        <w:t>Рабочая программа учебной дисциплины</w:t>
      </w:r>
      <w:r>
        <w:rPr>
          <w:rFonts w:ascii="Times New Roman" w:hAnsi="Times New Roman"/>
          <w:caps/>
          <w:color w:val="000000"/>
        </w:rPr>
        <w:t xml:space="preserve"> </w:t>
      </w:r>
      <w:r>
        <w:rPr>
          <w:rFonts w:ascii="Times New Roman" w:hAnsi="Times New Roman"/>
          <w:color w:val="000000"/>
        </w:rPr>
        <w:t>разработана на основе Федерального государственного образовательного стандарта (далее – ФГОС) по специальности (специальностям) среднего профессионального образования (далее СПО) 13.02.13 «Эксплуатация и обслуживание электрического и электромеханического оборудования (по отраслям)» (Приказ Министерства образования и науки РФ от 27 октября 2023г. №797), УГС 13.00.00 Электро и теплоэнергетика</w:t>
      </w:r>
    </w:p>
    <w:p w:rsidR="00C92566" w:rsidRDefault="00C92566" w:rsidP="00977D1C">
      <w:pPr>
        <w:ind w:firstLine="919"/>
        <w:jc w:val="both"/>
        <w:rPr>
          <w:rFonts w:ascii="Times New Roman" w:hAnsi="Times New Roman"/>
          <w:color w:val="000000"/>
        </w:rPr>
      </w:pPr>
    </w:p>
    <w:p w:rsidR="00C92566" w:rsidRDefault="00C92566" w:rsidP="00977D1C">
      <w:pPr>
        <w:ind w:firstLine="919"/>
        <w:jc w:val="both"/>
        <w:rPr>
          <w:rFonts w:ascii="Times New Roman" w:hAnsi="Times New Roman"/>
          <w:color w:val="000000"/>
        </w:rPr>
      </w:pPr>
    </w:p>
    <w:p w:rsidR="00C92566" w:rsidRDefault="00C92566" w:rsidP="00977D1C">
      <w:pPr>
        <w:jc w:val="both"/>
        <w:rPr>
          <w:rFonts w:ascii="Times New Roman" w:hAnsi="Times New Roman"/>
          <w:bCs/>
          <w:color w:val="000000"/>
        </w:rPr>
      </w:pPr>
      <w:r>
        <w:rPr>
          <w:rFonts w:ascii="Times New Roman" w:hAnsi="Times New Roman"/>
          <w:color w:val="000000"/>
        </w:rPr>
        <w:t xml:space="preserve">Организация-разработчик: </w:t>
      </w:r>
      <w:r>
        <w:rPr>
          <w:rFonts w:ascii="Times New Roman" w:hAnsi="Times New Roman"/>
          <w:bCs/>
          <w:color w:val="000000"/>
        </w:rPr>
        <w:t>Тамбовское областное государственное бюджетное профессиональное образовательное учреждение «Уваровский полтехнический  колледж»</w:t>
      </w:r>
    </w:p>
    <w:p w:rsidR="00C92566" w:rsidRDefault="00C92566" w:rsidP="00977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Times New Roman" w:hAnsi="Times New Roman"/>
          <w:color w:val="000000"/>
        </w:rPr>
      </w:pPr>
    </w:p>
    <w:p w:rsidR="00C92566" w:rsidRDefault="00C92566" w:rsidP="00977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olor w:val="000000"/>
        </w:rPr>
      </w:pPr>
      <w:r>
        <w:rPr>
          <w:rFonts w:ascii="Times New Roman" w:hAnsi="Times New Roman"/>
          <w:color w:val="000000"/>
        </w:rPr>
        <w:t>Разработчик: Постникова Татьяна Николаевна, преподаватель ТОГБПОУ «Уваровский политехнический колледж»</w:t>
      </w:r>
    </w:p>
    <w:p w:rsidR="00C92566" w:rsidRDefault="00C92566" w:rsidP="00977D1C">
      <w:pPr>
        <w:tabs>
          <w:tab w:val="right" w:leader="dot" w:pos="14459"/>
          <w:tab w:val="right" w:leader="dot" w:pos="14570"/>
        </w:tabs>
        <w:rPr>
          <w:rFonts w:ascii="Times New Roman" w:hAnsi="Times New Roman"/>
          <w:b/>
          <w:bCs/>
          <w:sz w:val="24"/>
          <w:szCs w:val="24"/>
          <w:lang w:eastAsia="ru-RU"/>
        </w:rPr>
      </w:pPr>
    </w:p>
    <w:p w:rsidR="00C92566" w:rsidRDefault="00C92566" w:rsidP="006E7FF4">
      <w:pPr>
        <w:pStyle w:val="1"/>
      </w:pPr>
    </w:p>
    <w:p w:rsidR="00C92566" w:rsidRDefault="00C92566" w:rsidP="006E7FF4">
      <w:pPr>
        <w:pStyle w:val="1"/>
      </w:pPr>
    </w:p>
    <w:p w:rsidR="00C92566" w:rsidRDefault="00C92566" w:rsidP="006E7FF4">
      <w:pPr>
        <w:pStyle w:val="1"/>
      </w:pPr>
    </w:p>
    <w:p w:rsidR="00C92566" w:rsidRDefault="00C92566" w:rsidP="006E7FF4">
      <w:pPr>
        <w:pStyle w:val="1"/>
      </w:pPr>
    </w:p>
    <w:p w:rsidR="00C92566" w:rsidRDefault="00C92566" w:rsidP="006E7FF4">
      <w:pPr>
        <w:pStyle w:val="1"/>
      </w:pPr>
    </w:p>
    <w:p w:rsidR="00C92566" w:rsidRDefault="00C92566" w:rsidP="006E7FF4">
      <w:pPr>
        <w:pStyle w:val="1"/>
      </w:pPr>
    </w:p>
    <w:p w:rsidR="00C92566" w:rsidRDefault="00C92566" w:rsidP="006E7FF4">
      <w:pPr>
        <w:pStyle w:val="1"/>
      </w:pPr>
    </w:p>
    <w:p w:rsidR="00C92566" w:rsidRDefault="00C92566" w:rsidP="006E7FF4">
      <w:pPr>
        <w:pStyle w:val="1"/>
      </w:pPr>
    </w:p>
    <w:p w:rsidR="00C92566" w:rsidRDefault="00C92566" w:rsidP="006E7FF4">
      <w:pPr>
        <w:pStyle w:val="1"/>
      </w:pPr>
    </w:p>
    <w:p w:rsidR="00C92566" w:rsidRDefault="00C92566" w:rsidP="006E7FF4">
      <w:pPr>
        <w:pStyle w:val="1"/>
      </w:pPr>
    </w:p>
    <w:p w:rsidR="00C92566" w:rsidRDefault="00C92566" w:rsidP="006E7FF4">
      <w:pPr>
        <w:pStyle w:val="1"/>
      </w:pPr>
    </w:p>
    <w:p w:rsidR="00C92566" w:rsidRDefault="00C92566" w:rsidP="006E7FF4">
      <w:pPr>
        <w:pStyle w:val="1"/>
      </w:pPr>
    </w:p>
    <w:p w:rsidR="00C92566" w:rsidRDefault="00C92566" w:rsidP="006E7FF4">
      <w:pPr>
        <w:pStyle w:val="1"/>
      </w:pPr>
    </w:p>
    <w:p w:rsidR="00C92566" w:rsidRPr="00A0276D" w:rsidRDefault="00C92566" w:rsidP="000143A1">
      <w:pPr>
        <w:pStyle w:val="1c"/>
        <w:jc w:val="center"/>
        <w:rPr>
          <w:b/>
          <w:bCs/>
          <w:lang w:val="ru-RU"/>
        </w:rPr>
      </w:pPr>
    </w:p>
    <w:p w:rsidR="00C92566" w:rsidRDefault="00C92566">
      <w:pPr>
        <w:rPr>
          <w:rFonts w:ascii="Times New Roman Полужирный" w:hAnsi="Times New Roman Полужирный"/>
          <w:b/>
          <w:bCs/>
          <w:caps/>
          <w:kern w:val="32"/>
          <w:sz w:val="24"/>
          <w:szCs w:val="24"/>
        </w:rPr>
      </w:pPr>
      <w:bookmarkStart w:id="5" w:name="_Toc149904144"/>
      <w:bookmarkStart w:id="6" w:name="_Toc150695622"/>
      <w:bookmarkStart w:id="7" w:name="_Toc150695787"/>
      <w:r>
        <w:br w:type="page"/>
      </w:r>
    </w:p>
    <w:p w:rsidR="00C92566" w:rsidRPr="00DF068E" w:rsidRDefault="00C92566" w:rsidP="00C422A9">
      <w:pPr>
        <w:pStyle w:val="1e"/>
        <w:rPr>
          <w:rFonts w:ascii="Times New Roman" w:hAnsi="Times New Roman"/>
        </w:rPr>
      </w:pPr>
      <w:bookmarkStart w:id="8" w:name="_Toc156825287"/>
      <w:r>
        <w:rPr>
          <w:rFonts w:ascii="Times New Roman" w:hAnsi="Times New Roman"/>
        </w:rPr>
        <w:t>СОДЕРЖАНИЕ</w:t>
      </w:r>
      <w:r w:rsidRPr="00DF068E">
        <w:rPr>
          <w:rFonts w:ascii="Times New Roman" w:hAnsi="Times New Roman"/>
        </w:rPr>
        <w:t xml:space="preserve"> ПРОГРАММЫ</w:t>
      </w:r>
      <w:bookmarkEnd w:id="8"/>
    </w:p>
    <w:p w:rsidR="00C92566" w:rsidRPr="00C34FE7" w:rsidRDefault="00C92566">
      <w:pPr>
        <w:pStyle w:val="14"/>
        <w:rPr>
          <w:rFonts w:ascii="Calibri" w:hAnsi="Calibri"/>
          <w:b w:val="0"/>
          <w:bCs w:val="0"/>
          <w:lang w:eastAsia="ru-RU"/>
        </w:rPr>
      </w:pPr>
      <w:r w:rsidRPr="00C34FE7">
        <w:rPr>
          <w:b w:val="0"/>
          <w:bCs w:val="0"/>
        </w:rPr>
        <w:fldChar w:fldCharType="begin"/>
      </w:r>
      <w:r w:rsidRPr="00C34FE7">
        <w:rPr>
          <w:b w:val="0"/>
          <w:bCs w:val="0"/>
        </w:rPr>
        <w:instrText xml:space="preserve"> TOC \h \z \t "Раздел 1;1;Раздел 1.1;2" </w:instrText>
      </w:r>
      <w:r w:rsidRPr="00C34FE7">
        <w:rPr>
          <w:b w:val="0"/>
          <w:bCs w:val="0"/>
        </w:rPr>
        <w:fldChar w:fldCharType="separate"/>
      </w:r>
      <w:hyperlink w:anchor="_Toc156825287" w:history="1">
        <w:r w:rsidRPr="00C34FE7">
          <w:rPr>
            <w:rStyle w:val="af0"/>
          </w:rPr>
          <w:t>СОДЕРЖАНИЕ ПРОГРАММЫ</w:t>
        </w:r>
        <w:r w:rsidRPr="00C34FE7">
          <w:rPr>
            <w:webHidden/>
          </w:rPr>
          <w:tab/>
        </w:r>
        <w:r w:rsidRPr="00C34FE7">
          <w:rPr>
            <w:webHidden/>
          </w:rPr>
          <w:fldChar w:fldCharType="begin"/>
        </w:r>
        <w:r w:rsidRPr="00C34FE7">
          <w:rPr>
            <w:webHidden/>
          </w:rPr>
          <w:instrText xml:space="preserve"> PAGEREF _Toc156825287 \h </w:instrText>
        </w:r>
        <w:r w:rsidRPr="00C34FE7">
          <w:rPr>
            <w:webHidden/>
          </w:rPr>
        </w:r>
        <w:r w:rsidRPr="00C34FE7">
          <w:rPr>
            <w:webHidden/>
          </w:rPr>
          <w:fldChar w:fldCharType="separate"/>
        </w:r>
        <w:r>
          <w:rPr>
            <w:webHidden/>
          </w:rPr>
          <w:t>3</w:t>
        </w:r>
        <w:r w:rsidRPr="00C34FE7">
          <w:rPr>
            <w:webHidden/>
          </w:rPr>
          <w:fldChar w:fldCharType="end"/>
        </w:r>
      </w:hyperlink>
    </w:p>
    <w:p w:rsidR="00C92566" w:rsidRPr="00C34FE7" w:rsidRDefault="000D29D9">
      <w:pPr>
        <w:pStyle w:val="14"/>
        <w:rPr>
          <w:rFonts w:ascii="Calibri" w:hAnsi="Calibri"/>
          <w:b w:val="0"/>
          <w:bCs w:val="0"/>
          <w:lang w:eastAsia="ru-RU"/>
        </w:rPr>
      </w:pPr>
      <w:hyperlink w:anchor="_Toc156825288" w:history="1">
        <w:r w:rsidR="00C92566" w:rsidRPr="00C34FE7">
          <w:rPr>
            <w:rStyle w:val="af0"/>
          </w:rPr>
          <w:t>1. Общая характеристика</w:t>
        </w:r>
        <w:r w:rsidR="00C92566" w:rsidRPr="00C34FE7">
          <w:rPr>
            <w:webHidden/>
          </w:rPr>
          <w:tab/>
        </w:r>
        <w:r w:rsidR="00C92566" w:rsidRPr="00C34FE7">
          <w:rPr>
            <w:webHidden/>
          </w:rPr>
          <w:fldChar w:fldCharType="begin"/>
        </w:r>
        <w:r w:rsidR="00C92566" w:rsidRPr="00C34FE7">
          <w:rPr>
            <w:webHidden/>
          </w:rPr>
          <w:instrText xml:space="preserve"> PAGEREF _Toc156825288 \h </w:instrText>
        </w:r>
        <w:r w:rsidR="00C92566" w:rsidRPr="00C34FE7">
          <w:rPr>
            <w:webHidden/>
          </w:rPr>
        </w:r>
        <w:r w:rsidR="00C92566" w:rsidRPr="00C34FE7">
          <w:rPr>
            <w:webHidden/>
          </w:rPr>
          <w:fldChar w:fldCharType="separate"/>
        </w:r>
        <w:r w:rsidR="00C92566">
          <w:rPr>
            <w:webHidden/>
          </w:rPr>
          <w:t>4</w:t>
        </w:r>
        <w:r w:rsidR="00C92566" w:rsidRPr="00C34FE7">
          <w:rPr>
            <w:webHidden/>
          </w:rPr>
          <w:fldChar w:fldCharType="end"/>
        </w:r>
      </w:hyperlink>
    </w:p>
    <w:p w:rsidR="00C92566" w:rsidRPr="00C34FE7" w:rsidRDefault="000D29D9">
      <w:pPr>
        <w:pStyle w:val="21"/>
        <w:rPr>
          <w:rFonts w:ascii="Calibri" w:hAnsi="Calibri"/>
          <w:i w:val="0"/>
          <w:iCs w:val="0"/>
          <w:sz w:val="22"/>
          <w:szCs w:val="22"/>
        </w:rPr>
      </w:pPr>
      <w:hyperlink w:anchor="_Toc156825289" w:history="1">
        <w:r w:rsidR="00C92566" w:rsidRPr="00C34FE7">
          <w:rPr>
            <w:rStyle w:val="af0"/>
            <w:i w:val="0"/>
            <w:iCs w:val="0"/>
          </w:rPr>
          <w:t>1.1. Цель и место дисциплины в структуре образовательной программы</w:t>
        </w:r>
        <w:r w:rsidR="00C92566" w:rsidRPr="00C34FE7">
          <w:rPr>
            <w:i w:val="0"/>
            <w:iCs w:val="0"/>
            <w:webHidden/>
          </w:rPr>
          <w:tab/>
        </w:r>
      </w:hyperlink>
      <w:r w:rsidR="00C92566">
        <w:rPr>
          <w:i w:val="0"/>
          <w:iCs w:val="0"/>
        </w:rPr>
        <w:t>4</w:t>
      </w:r>
    </w:p>
    <w:p w:rsidR="00C92566" w:rsidRPr="00C34FE7" w:rsidRDefault="000D29D9">
      <w:pPr>
        <w:pStyle w:val="21"/>
        <w:rPr>
          <w:rFonts w:ascii="Calibri" w:hAnsi="Calibri"/>
          <w:i w:val="0"/>
          <w:iCs w:val="0"/>
          <w:sz w:val="22"/>
          <w:szCs w:val="22"/>
        </w:rPr>
      </w:pPr>
      <w:hyperlink w:anchor="_Toc156825290" w:history="1">
        <w:r w:rsidR="00C92566" w:rsidRPr="00C34FE7">
          <w:rPr>
            <w:rStyle w:val="af0"/>
            <w:i w:val="0"/>
            <w:iCs w:val="0"/>
          </w:rPr>
          <w:t>1.2. Планируемые результаты освоения дисциплины</w:t>
        </w:r>
        <w:r w:rsidR="00C92566" w:rsidRPr="00C34FE7">
          <w:rPr>
            <w:i w:val="0"/>
            <w:iCs w:val="0"/>
            <w:webHidden/>
          </w:rPr>
          <w:tab/>
        </w:r>
      </w:hyperlink>
      <w:r w:rsidR="00C92566">
        <w:rPr>
          <w:i w:val="0"/>
          <w:iCs w:val="0"/>
        </w:rPr>
        <w:t>4</w:t>
      </w:r>
    </w:p>
    <w:p w:rsidR="00C92566" w:rsidRDefault="000D29D9">
      <w:pPr>
        <w:pStyle w:val="14"/>
      </w:pPr>
      <w:hyperlink w:anchor="_Toc156825291" w:history="1">
        <w:r w:rsidR="00C92566" w:rsidRPr="00C34FE7">
          <w:rPr>
            <w:rStyle w:val="af0"/>
          </w:rPr>
          <w:t>2. Структура и содержание ДИСЦИПЛИНЫ</w:t>
        </w:r>
        <w:r w:rsidR="00C92566" w:rsidRPr="00C34FE7">
          <w:rPr>
            <w:webHidden/>
          </w:rPr>
          <w:tab/>
        </w:r>
      </w:hyperlink>
      <w:r w:rsidR="00C92566">
        <w:t>11</w:t>
      </w:r>
    </w:p>
    <w:p w:rsidR="00C92566" w:rsidRPr="00C34FE7" w:rsidRDefault="000D29D9">
      <w:pPr>
        <w:pStyle w:val="21"/>
        <w:rPr>
          <w:rFonts w:ascii="Calibri" w:hAnsi="Calibri"/>
          <w:i w:val="0"/>
          <w:iCs w:val="0"/>
          <w:sz w:val="22"/>
          <w:szCs w:val="22"/>
        </w:rPr>
      </w:pPr>
      <w:hyperlink w:anchor="_Toc156825292" w:history="1">
        <w:r w:rsidR="00C92566" w:rsidRPr="00C34FE7">
          <w:rPr>
            <w:rStyle w:val="af0"/>
            <w:i w:val="0"/>
            <w:iCs w:val="0"/>
          </w:rPr>
          <w:t>2.1. Трудоемкость освоения дисциплины</w:t>
        </w:r>
        <w:r w:rsidR="00C92566" w:rsidRPr="00C34FE7">
          <w:rPr>
            <w:i w:val="0"/>
            <w:iCs w:val="0"/>
            <w:webHidden/>
          </w:rPr>
          <w:tab/>
        </w:r>
      </w:hyperlink>
      <w:r w:rsidR="00C92566">
        <w:rPr>
          <w:i w:val="0"/>
          <w:iCs w:val="0"/>
        </w:rPr>
        <w:t>11</w:t>
      </w:r>
    </w:p>
    <w:p w:rsidR="00C92566" w:rsidRPr="00C34FE7" w:rsidRDefault="000D29D9">
      <w:pPr>
        <w:pStyle w:val="21"/>
        <w:rPr>
          <w:rFonts w:ascii="Calibri" w:hAnsi="Calibri"/>
          <w:i w:val="0"/>
          <w:iCs w:val="0"/>
          <w:sz w:val="22"/>
          <w:szCs w:val="22"/>
        </w:rPr>
      </w:pPr>
      <w:hyperlink w:anchor="_Toc156825293" w:history="1">
        <w:r w:rsidR="00C92566" w:rsidRPr="00C34FE7">
          <w:rPr>
            <w:rStyle w:val="af0"/>
            <w:i w:val="0"/>
            <w:iCs w:val="0"/>
          </w:rPr>
          <w:t>2.2. Содержание дисциплины</w:t>
        </w:r>
        <w:r w:rsidR="00C92566" w:rsidRPr="00C34FE7">
          <w:rPr>
            <w:i w:val="0"/>
            <w:iCs w:val="0"/>
            <w:webHidden/>
          </w:rPr>
          <w:tab/>
        </w:r>
      </w:hyperlink>
      <w:r w:rsidR="00C92566">
        <w:rPr>
          <w:i w:val="0"/>
          <w:iCs w:val="0"/>
        </w:rPr>
        <w:t>12</w:t>
      </w:r>
    </w:p>
    <w:p w:rsidR="00C92566" w:rsidRPr="00C34FE7" w:rsidRDefault="000D29D9">
      <w:pPr>
        <w:pStyle w:val="14"/>
        <w:rPr>
          <w:rFonts w:ascii="Calibri" w:hAnsi="Calibri"/>
          <w:b w:val="0"/>
          <w:bCs w:val="0"/>
          <w:lang w:eastAsia="ru-RU"/>
        </w:rPr>
      </w:pPr>
      <w:hyperlink w:anchor="_Toc156825296" w:history="1">
        <w:r w:rsidR="00C92566" w:rsidRPr="00C34FE7">
          <w:rPr>
            <w:rStyle w:val="af0"/>
          </w:rPr>
          <w:t>3. Условия реализации ДИСЦИПЛИНЫ</w:t>
        </w:r>
        <w:r w:rsidR="00C92566" w:rsidRPr="00C34FE7">
          <w:rPr>
            <w:webHidden/>
          </w:rPr>
          <w:tab/>
        </w:r>
      </w:hyperlink>
      <w:r w:rsidR="00C92566">
        <w:t>18</w:t>
      </w:r>
    </w:p>
    <w:p w:rsidR="00C92566" w:rsidRPr="00C34FE7" w:rsidRDefault="000D29D9">
      <w:pPr>
        <w:pStyle w:val="21"/>
        <w:rPr>
          <w:rFonts w:ascii="Calibri" w:hAnsi="Calibri"/>
          <w:i w:val="0"/>
          <w:iCs w:val="0"/>
          <w:sz w:val="22"/>
          <w:szCs w:val="22"/>
        </w:rPr>
      </w:pPr>
      <w:hyperlink w:anchor="_Toc156825297" w:history="1">
        <w:r w:rsidR="00C92566" w:rsidRPr="00C34FE7">
          <w:rPr>
            <w:rStyle w:val="af0"/>
            <w:i w:val="0"/>
            <w:iCs w:val="0"/>
          </w:rPr>
          <w:t>3.1. Материально-техническое обеспечение</w:t>
        </w:r>
        <w:r w:rsidR="00C92566" w:rsidRPr="00C34FE7">
          <w:rPr>
            <w:i w:val="0"/>
            <w:iCs w:val="0"/>
            <w:webHidden/>
          </w:rPr>
          <w:tab/>
        </w:r>
      </w:hyperlink>
      <w:r w:rsidR="00C92566">
        <w:rPr>
          <w:i w:val="0"/>
          <w:iCs w:val="0"/>
        </w:rPr>
        <w:t>18</w:t>
      </w:r>
    </w:p>
    <w:p w:rsidR="00C92566" w:rsidRPr="00C34FE7" w:rsidRDefault="000D29D9">
      <w:pPr>
        <w:pStyle w:val="21"/>
        <w:rPr>
          <w:rFonts w:ascii="Calibri" w:hAnsi="Calibri"/>
          <w:i w:val="0"/>
          <w:iCs w:val="0"/>
          <w:sz w:val="22"/>
          <w:szCs w:val="22"/>
        </w:rPr>
      </w:pPr>
      <w:hyperlink w:anchor="_Toc156825298" w:history="1">
        <w:r w:rsidR="00C92566" w:rsidRPr="00C34FE7">
          <w:rPr>
            <w:rStyle w:val="af0"/>
            <w:i w:val="0"/>
            <w:iCs w:val="0"/>
          </w:rPr>
          <w:t>3.2. Учебно-методическое обеспечение</w:t>
        </w:r>
        <w:r w:rsidR="00C92566" w:rsidRPr="00C34FE7">
          <w:rPr>
            <w:i w:val="0"/>
            <w:iCs w:val="0"/>
            <w:webHidden/>
          </w:rPr>
          <w:tab/>
        </w:r>
      </w:hyperlink>
      <w:r w:rsidR="00C92566">
        <w:rPr>
          <w:i w:val="0"/>
          <w:iCs w:val="0"/>
        </w:rPr>
        <w:t>18</w:t>
      </w:r>
    </w:p>
    <w:p w:rsidR="00C92566" w:rsidRPr="00C34FE7" w:rsidRDefault="000D29D9">
      <w:pPr>
        <w:pStyle w:val="14"/>
        <w:rPr>
          <w:rFonts w:ascii="Calibri" w:hAnsi="Calibri"/>
          <w:b w:val="0"/>
          <w:bCs w:val="0"/>
          <w:lang w:eastAsia="ru-RU"/>
        </w:rPr>
      </w:pPr>
      <w:hyperlink w:anchor="_Toc156825299" w:history="1">
        <w:r w:rsidR="00C92566" w:rsidRPr="00C34FE7">
          <w:rPr>
            <w:rStyle w:val="af0"/>
          </w:rPr>
          <w:t>4. Контроль и оценка результатов  освоения ДИСЦИПЛИНЫ</w:t>
        </w:r>
        <w:r w:rsidR="00C92566" w:rsidRPr="00C34FE7">
          <w:rPr>
            <w:webHidden/>
          </w:rPr>
          <w:tab/>
        </w:r>
      </w:hyperlink>
      <w:r w:rsidR="00C92566">
        <w:t>19</w:t>
      </w:r>
    </w:p>
    <w:p w:rsidR="00C92566" w:rsidRPr="00C34FE7" w:rsidRDefault="00C92566" w:rsidP="000143A1">
      <w:pPr>
        <w:pStyle w:val="1e"/>
        <w:jc w:val="left"/>
        <w:rPr>
          <w:rFonts w:ascii="Times New Roman" w:hAnsi="Times New Roman"/>
          <w:b w:val="0"/>
          <w:bCs/>
        </w:rPr>
      </w:pPr>
      <w:r w:rsidRPr="00C34FE7">
        <w:rPr>
          <w:b w:val="0"/>
          <w:bCs/>
        </w:rPr>
        <w:fldChar w:fldCharType="end"/>
      </w:r>
    </w:p>
    <w:p w:rsidR="00C92566" w:rsidRPr="00DF068E" w:rsidRDefault="00C92566" w:rsidP="00C422A9">
      <w:pPr>
        <w:pStyle w:val="1e"/>
        <w:jc w:val="left"/>
        <w:rPr>
          <w:rFonts w:ascii="Times New Roman" w:hAnsi="Times New Roman"/>
        </w:rPr>
        <w:sectPr w:rsidR="00C92566" w:rsidRPr="00DF068E" w:rsidSect="00502F97">
          <w:headerReference w:type="even" r:id="rId7"/>
          <w:headerReference w:type="default" r:id="rId8"/>
          <w:pgSz w:w="11906" w:h="16838"/>
          <w:pgMar w:top="1134" w:right="567" w:bottom="1134" w:left="1701" w:header="709" w:footer="709" w:gutter="0"/>
          <w:cols w:space="708"/>
          <w:docGrid w:linePitch="360"/>
        </w:sectPr>
      </w:pPr>
    </w:p>
    <w:p w:rsidR="00C92566" w:rsidRPr="00900FFA" w:rsidRDefault="00C92566" w:rsidP="00A07404">
      <w:pPr>
        <w:pStyle w:val="1e"/>
        <w:numPr>
          <w:ilvl w:val="0"/>
          <w:numId w:val="14"/>
        </w:numPr>
        <w:rPr>
          <w:rStyle w:val="afb"/>
          <w:i w:val="0"/>
          <w:iCs/>
        </w:rPr>
      </w:pPr>
      <w:bookmarkStart w:id="9" w:name="_Toc156294566"/>
      <w:bookmarkStart w:id="10" w:name="_Toc156825288"/>
      <w:r w:rsidRPr="00A07404">
        <w:rPr>
          <w:rStyle w:val="afb"/>
          <w:i w:val="0"/>
          <w:iCs/>
        </w:rPr>
        <w:lastRenderedPageBreak/>
        <w:t>Общая характеристика</w:t>
      </w:r>
      <w:bookmarkEnd w:id="5"/>
      <w:bookmarkEnd w:id="6"/>
      <w:bookmarkEnd w:id="7"/>
      <w:bookmarkEnd w:id="9"/>
      <w:bookmarkEnd w:id="10"/>
      <w:r w:rsidRPr="00A07404">
        <w:rPr>
          <w:rStyle w:val="afb"/>
          <w:i w:val="0"/>
          <w:iCs/>
        </w:rPr>
        <w:t xml:space="preserve"> </w:t>
      </w:r>
      <w:r w:rsidRPr="00900FFA">
        <w:rPr>
          <w:rStyle w:val="afb"/>
          <w:i w:val="0"/>
          <w:iCs/>
        </w:rPr>
        <w:t>РАБОЧЕЙ ПРОГРАММЫ УЧЕБНОЙ ДИСЦИПЛИНЫ</w:t>
      </w:r>
    </w:p>
    <w:p w:rsidR="00C92566" w:rsidRPr="00E77CC8" w:rsidRDefault="00C92566" w:rsidP="00A07404">
      <w:pPr>
        <w:pStyle w:val="1c"/>
        <w:ind w:left="720"/>
        <w:jc w:val="center"/>
        <w:rPr>
          <w:color w:val="000000"/>
          <w:lang w:val="ru-RU"/>
        </w:rPr>
      </w:pPr>
      <w:r w:rsidRPr="00E77CC8">
        <w:rPr>
          <w:color w:val="000000"/>
          <w:lang w:val="ru-RU"/>
        </w:rPr>
        <w:t>«</w:t>
      </w:r>
      <w:ins w:id="11" w:author="Uvarovohk" w:date="2022-12-19T10:48:00Z">
        <w:r w:rsidRPr="00E77CC8">
          <w:rPr>
            <w:color w:val="000000"/>
            <w:lang w:val="ru-RU"/>
          </w:rPr>
          <w:t>ОП.02</w:t>
        </w:r>
        <w:r w:rsidRPr="00E77CC8">
          <w:rPr>
            <w:color w:val="FF0000"/>
            <w:lang w:val="ru-RU"/>
          </w:rPr>
          <w:t xml:space="preserve"> </w:t>
        </w:r>
      </w:ins>
      <w:r w:rsidRPr="00E77CC8">
        <w:rPr>
          <w:color w:val="000000"/>
          <w:lang w:val="ru-RU"/>
        </w:rPr>
        <w:t>Электротехника и электроника»</w:t>
      </w:r>
    </w:p>
    <w:p w:rsidR="00C92566" w:rsidRPr="00E77CC8" w:rsidRDefault="00C92566" w:rsidP="00A07404">
      <w:pPr>
        <w:pStyle w:val="1c"/>
        <w:ind w:left="720"/>
        <w:jc w:val="center"/>
        <w:rPr>
          <w:color w:val="000000"/>
          <w:vertAlign w:val="superscript"/>
          <w:lang w:val="ru-RU"/>
        </w:rPr>
      </w:pPr>
      <w:r w:rsidRPr="00E77CC8">
        <w:rPr>
          <w:color w:val="000000"/>
          <w:vertAlign w:val="superscript"/>
          <w:lang w:val="ru-RU"/>
        </w:rPr>
        <w:t>(наименование дисциплины)</w:t>
      </w:r>
    </w:p>
    <w:p w:rsidR="00C92566" w:rsidRPr="00E77CC8" w:rsidRDefault="00C92566" w:rsidP="007863C1">
      <w:pPr>
        <w:pStyle w:val="113"/>
        <w:rPr>
          <w:rFonts w:ascii="Times New Roman" w:hAnsi="Times New Roman"/>
          <w:color w:val="000000"/>
        </w:rPr>
      </w:pPr>
      <w:bookmarkStart w:id="12" w:name="_Toc150695623"/>
      <w:bookmarkStart w:id="13" w:name="_Toc156294567"/>
      <w:bookmarkStart w:id="14" w:name="_Toc156825289"/>
      <w:r w:rsidRPr="00E77CC8">
        <w:rPr>
          <w:rFonts w:ascii="Times New Roman" w:hAnsi="Times New Roman"/>
          <w:color w:val="000000"/>
        </w:rPr>
        <w:t xml:space="preserve">1.1. Цель и место </w:t>
      </w:r>
      <w:bookmarkEnd w:id="12"/>
      <w:r w:rsidRPr="00E77CC8">
        <w:rPr>
          <w:rFonts w:ascii="Times New Roman" w:hAnsi="Times New Roman"/>
          <w:color w:val="000000"/>
        </w:rPr>
        <w:t>дисциплины в структуре образовательной программы</w:t>
      </w:r>
      <w:bookmarkEnd w:id="13"/>
      <w:bookmarkEnd w:id="14"/>
    </w:p>
    <w:p w:rsidR="00C92566" w:rsidRPr="00E77CC8" w:rsidRDefault="00C92566" w:rsidP="008D2E8F">
      <w:pPr>
        <w:shd w:val="clear" w:color="auto" w:fill="FFFFFF"/>
        <w:jc w:val="both"/>
        <w:rPr>
          <w:ins w:id="15" w:author="Uvarovohk" w:date="2022-12-19T10:48:00Z"/>
          <w:rFonts w:ascii="Times New Roman" w:hAnsi="Times New Roman"/>
          <w:sz w:val="24"/>
          <w:szCs w:val="24"/>
        </w:rPr>
      </w:pPr>
      <w:r>
        <w:rPr>
          <w:rFonts w:ascii="Times New Roman" w:hAnsi="Times New Roman"/>
          <w:color w:val="000000"/>
          <w:sz w:val="24"/>
          <w:szCs w:val="24"/>
        </w:rPr>
        <w:t>Цель</w:t>
      </w:r>
      <w:ins w:id="16" w:author="Uvarovohk" w:date="2022-12-19T10:48:00Z">
        <w:r w:rsidRPr="00E77CC8">
          <w:rPr>
            <w:rFonts w:ascii="Times New Roman" w:hAnsi="Times New Roman"/>
            <w:color w:val="000000"/>
            <w:sz w:val="24"/>
            <w:szCs w:val="24"/>
          </w:rPr>
          <w:t xml:space="preserve"> </w:t>
        </w:r>
        <w:r w:rsidRPr="00E77CC8">
          <w:rPr>
            <w:rFonts w:ascii="Times New Roman" w:hAnsi="Times New Roman"/>
            <w:sz w:val="24"/>
            <w:szCs w:val="24"/>
          </w:rPr>
          <w:t>дисциплины</w:t>
        </w:r>
      </w:ins>
      <w:r w:rsidRPr="00E77CC8">
        <w:rPr>
          <w:rFonts w:ascii="Times New Roman" w:hAnsi="Times New Roman"/>
          <w:sz w:val="24"/>
          <w:szCs w:val="24"/>
        </w:rPr>
        <w:t xml:space="preserve">: </w:t>
      </w:r>
      <w:ins w:id="17" w:author="Uvarovohk" w:date="2022-12-19T10:48:00Z">
        <w:r w:rsidRPr="00E77CC8">
          <w:rPr>
            <w:rFonts w:ascii="Times New Roman" w:hAnsi="Times New Roman"/>
            <w:sz w:val="24"/>
            <w:szCs w:val="24"/>
          </w:rPr>
          <w:t>«ОП.02 Электротехника</w:t>
        </w:r>
      </w:ins>
      <w:r w:rsidRPr="00E77CC8">
        <w:rPr>
          <w:rFonts w:ascii="Times New Roman" w:hAnsi="Times New Roman"/>
          <w:sz w:val="24"/>
          <w:szCs w:val="24"/>
        </w:rPr>
        <w:t xml:space="preserve"> и электроника</w:t>
      </w:r>
      <w:ins w:id="18" w:author="Uvarovohk" w:date="2022-12-19T10:48:00Z">
        <w:r w:rsidRPr="00E77CC8">
          <w:rPr>
            <w:rFonts w:ascii="Times New Roman" w:hAnsi="Times New Roman"/>
            <w:sz w:val="24"/>
            <w:szCs w:val="24"/>
          </w:rPr>
          <w:t>» состоит в познании и усвоении закономерностей одной из основных форм материи – электромагнитного поля, его проявлений в различных технических устройствах, а также изучение методов анализа и расчета электрических цепей, электрических и магнитных полей, знание которых необходимо для успешного решения различных задач, в той или иной степени связанных с электротехникой</w:t>
        </w:r>
      </w:ins>
    </w:p>
    <w:p w:rsidR="00C92566" w:rsidRPr="00BA7334" w:rsidRDefault="00C92566" w:rsidP="00A3570A">
      <w:pPr>
        <w:suppressAutoHyphens/>
        <w:spacing w:line="276" w:lineRule="auto"/>
        <w:ind w:firstLine="709"/>
        <w:jc w:val="both"/>
        <w:rPr>
          <w:rFonts w:ascii="Times New Roman" w:hAnsi="Times New Roman"/>
          <w:sz w:val="24"/>
          <w:szCs w:val="24"/>
        </w:rPr>
      </w:pPr>
      <w:r w:rsidRPr="00BA7334">
        <w:rPr>
          <w:rFonts w:ascii="Times New Roman" w:hAnsi="Times New Roman"/>
          <w:sz w:val="24"/>
          <w:szCs w:val="24"/>
        </w:rPr>
        <w:t>Дисциплина «Электротехника и электроника» включена в обязательную часть общепрофессионального цикла образовательной программы</w:t>
      </w:r>
    </w:p>
    <w:p w:rsidR="00C92566" w:rsidRPr="00EA6E1D" w:rsidRDefault="00C92566" w:rsidP="00EA6E1D">
      <w:pPr>
        <w:pStyle w:val="113"/>
        <w:rPr>
          <w:rFonts w:ascii="Times New Roman" w:hAnsi="Times New Roman"/>
        </w:rPr>
      </w:pPr>
      <w:bookmarkStart w:id="19" w:name="_Toc156294568"/>
      <w:bookmarkStart w:id="20" w:name="_Toc156825290"/>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bookmarkEnd w:id="19"/>
      <w:bookmarkEnd w:id="20"/>
    </w:p>
    <w:p w:rsidR="00C92566" w:rsidRDefault="00C92566" w:rsidP="0020413C">
      <w:pPr>
        <w:ind w:firstLine="709"/>
        <w:jc w:val="both"/>
        <w:rPr>
          <w:rFonts w:ascii="Times New Roman" w:hAnsi="Times New Roman"/>
          <w:sz w:val="24"/>
          <w:szCs w:val="24"/>
          <w:lang w:eastAsia="ru-RU"/>
        </w:rPr>
      </w:pPr>
      <w:r w:rsidRPr="00FA680C">
        <w:rPr>
          <w:rFonts w:ascii="Times New Roman" w:hAnsi="Times New Roman"/>
          <w:sz w:val="24"/>
          <w:szCs w:val="24"/>
          <w:lang w:eastAsia="ru-RU"/>
        </w:rPr>
        <w:t xml:space="preserve">Результаты освоения </w:t>
      </w:r>
      <w:r>
        <w:rPr>
          <w:rFonts w:ascii="Times New Roman" w:hAnsi="Times New Roman"/>
          <w:sz w:val="24"/>
          <w:szCs w:val="24"/>
          <w:lang w:eastAsia="ru-RU"/>
        </w:rPr>
        <w:t>дисциплины</w:t>
      </w:r>
      <w:r w:rsidRPr="00FA680C">
        <w:rPr>
          <w:rFonts w:ascii="Times New Roman" w:hAnsi="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hAnsi="Times New Roman"/>
          <w:sz w:val="24"/>
          <w:szCs w:val="24"/>
          <w:lang w:eastAsia="ru-RU"/>
        </w:rPr>
        <w:t xml:space="preserve">матрице компетенций выпускника. </w:t>
      </w:r>
    </w:p>
    <w:p w:rsidR="00C92566" w:rsidRDefault="00C92566" w:rsidP="003A61FF">
      <w:pPr>
        <w:spacing w:after="120"/>
        <w:ind w:firstLine="709"/>
        <w:rPr>
          <w:rFonts w:ascii="Times New Roman" w:hAnsi="Times New Roman"/>
          <w:bCs/>
          <w:sz w:val="24"/>
          <w:szCs w:val="24"/>
        </w:rPr>
      </w:pPr>
      <w:r>
        <w:rPr>
          <w:rFonts w:ascii="Times New Roman" w:hAnsi="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29"/>
        <w:gridCol w:w="2774"/>
        <w:gridCol w:w="2865"/>
        <w:gridCol w:w="2986"/>
      </w:tblGrid>
      <w:tr w:rsidR="00C92566" w:rsidRPr="00050A59" w:rsidTr="000038BC">
        <w:tc>
          <w:tcPr>
            <w:tcW w:w="1229" w:type="dxa"/>
          </w:tcPr>
          <w:p w:rsidR="00C92566" w:rsidRPr="00F50707" w:rsidRDefault="00C92566" w:rsidP="00492B9E">
            <w:pPr>
              <w:rPr>
                <w:rStyle w:val="afb"/>
                <w:b/>
                <w:i w:val="0"/>
              </w:rPr>
            </w:pPr>
            <w:bookmarkStart w:id="21" w:name="_Hlk158201861"/>
            <w:r w:rsidRPr="00F50707">
              <w:rPr>
                <w:rStyle w:val="afb"/>
                <w:b/>
                <w:i w:val="0"/>
              </w:rPr>
              <w:t xml:space="preserve">Код ОК, </w:t>
            </w:r>
          </w:p>
          <w:p w:rsidR="00C92566" w:rsidRPr="00F50707" w:rsidRDefault="00C92566" w:rsidP="00492B9E">
            <w:pPr>
              <w:rPr>
                <w:rStyle w:val="afb"/>
                <w:b/>
              </w:rPr>
            </w:pPr>
            <w:r w:rsidRPr="00F50707">
              <w:rPr>
                <w:rStyle w:val="afb"/>
                <w:b/>
              </w:rPr>
              <w:t xml:space="preserve">ПК </w:t>
            </w:r>
          </w:p>
        </w:tc>
        <w:tc>
          <w:tcPr>
            <w:tcW w:w="2774" w:type="dxa"/>
          </w:tcPr>
          <w:p w:rsidR="00C92566" w:rsidRPr="00F50707" w:rsidRDefault="00C92566" w:rsidP="00492B9E">
            <w:pPr>
              <w:jc w:val="center"/>
              <w:rPr>
                <w:rFonts w:ascii="Times New Roman" w:hAnsi="Times New Roman"/>
                <w:b/>
              </w:rPr>
            </w:pPr>
            <w:r w:rsidRPr="00F50707">
              <w:rPr>
                <w:rFonts w:ascii="Times New Roman" w:hAnsi="Times New Roman"/>
                <w:b/>
              </w:rPr>
              <w:t>Уметь</w:t>
            </w:r>
          </w:p>
        </w:tc>
        <w:tc>
          <w:tcPr>
            <w:tcW w:w="2865" w:type="dxa"/>
          </w:tcPr>
          <w:p w:rsidR="00C92566" w:rsidRPr="00F50707" w:rsidRDefault="00C92566" w:rsidP="00492B9E">
            <w:pPr>
              <w:jc w:val="center"/>
              <w:rPr>
                <w:rFonts w:ascii="Times New Roman" w:hAnsi="Times New Roman"/>
                <w:b/>
                <w:i/>
              </w:rPr>
            </w:pPr>
            <w:r w:rsidRPr="00F50707">
              <w:rPr>
                <w:rFonts w:ascii="Times New Roman" w:hAnsi="Times New Roman"/>
                <w:b/>
              </w:rPr>
              <w:t>Знать</w:t>
            </w:r>
          </w:p>
        </w:tc>
        <w:tc>
          <w:tcPr>
            <w:tcW w:w="2986" w:type="dxa"/>
          </w:tcPr>
          <w:p w:rsidR="00C92566" w:rsidRPr="00F50707" w:rsidRDefault="00C92566" w:rsidP="00492B9E">
            <w:pPr>
              <w:jc w:val="center"/>
              <w:rPr>
                <w:rFonts w:ascii="Times New Roman" w:hAnsi="Times New Roman"/>
                <w:b/>
                <w:i/>
              </w:rPr>
            </w:pPr>
            <w:r w:rsidRPr="00F50707">
              <w:rPr>
                <w:rFonts w:ascii="Times New Roman" w:hAnsi="Times New Roman"/>
                <w:b/>
              </w:rPr>
              <w:t xml:space="preserve">Владеть навыками </w:t>
            </w:r>
          </w:p>
        </w:tc>
      </w:tr>
      <w:tr w:rsidR="00C92566" w:rsidRPr="00050A59" w:rsidTr="00BA7334">
        <w:tc>
          <w:tcPr>
            <w:tcW w:w="1229" w:type="dxa"/>
            <w:vMerge w:val="restart"/>
          </w:tcPr>
          <w:p w:rsidR="00C92566" w:rsidRPr="00F50707" w:rsidRDefault="00C92566" w:rsidP="00BA7334">
            <w:pPr>
              <w:rPr>
                <w:rFonts w:ascii="Times New Roman" w:hAnsi="Times New Roman"/>
                <w:bCs/>
              </w:rPr>
            </w:pPr>
            <w:r w:rsidRPr="00F50707">
              <w:rPr>
                <w:rFonts w:ascii="Times New Roman" w:hAnsi="Times New Roman"/>
                <w:bCs/>
              </w:rPr>
              <w:t>ОК.01</w:t>
            </w:r>
          </w:p>
        </w:tc>
        <w:tc>
          <w:tcPr>
            <w:tcW w:w="2774" w:type="dxa"/>
          </w:tcPr>
          <w:p w:rsidR="00C92566" w:rsidRPr="00F50707" w:rsidRDefault="00C92566" w:rsidP="00BA7334">
            <w:pPr>
              <w:rPr>
                <w:rFonts w:ascii="Times New Roman" w:hAnsi="Times New Roman"/>
                <w:b/>
              </w:rPr>
            </w:pPr>
            <w:r w:rsidRPr="00F50707">
              <w:rPr>
                <w:rFonts w:ascii="Times New Roman" w:hAnsi="Times New Roman"/>
              </w:rPr>
              <w:t>распознавать задачу и/или проблему в профессиональном и/или социальном контексте, анализировать и выделять её составные части</w:t>
            </w:r>
          </w:p>
        </w:tc>
        <w:tc>
          <w:tcPr>
            <w:tcW w:w="2865" w:type="dxa"/>
          </w:tcPr>
          <w:p w:rsidR="00C92566" w:rsidRPr="00F50707" w:rsidRDefault="00C92566" w:rsidP="00BA7334">
            <w:pPr>
              <w:rPr>
                <w:rFonts w:ascii="Times New Roman" w:hAnsi="Times New Roman"/>
              </w:rPr>
            </w:pPr>
            <w:r w:rsidRPr="00F50707">
              <w:rPr>
                <w:rFonts w:ascii="Times New Roman" w:hAnsi="Times New Roman"/>
              </w:rPr>
              <w:t xml:space="preserve">актуальный профессиональный и социальный контекст, в котором приходится работать и жить </w:t>
            </w:r>
          </w:p>
        </w:tc>
        <w:tc>
          <w:tcPr>
            <w:tcW w:w="2986" w:type="dxa"/>
          </w:tcPr>
          <w:p w:rsidR="00C92566" w:rsidRPr="00F50707" w:rsidRDefault="00C92566" w:rsidP="00BA7334">
            <w:pPr>
              <w:jc w:val="center"/>
              <w:rPr>
                <w:rFonts w:ascii="Times New Roman" w:hAnsi="Times New Roman"/>
                <w:bCs/>
                <w:i/>
              </w:rPr>
            </w:pPr>
            <w:r w:rsidRPr="00F50707">
              <w:rPr>
                <w:rFonts w:ascii="Times New Roman" w:hAnsi="Times New Roman"/>
                <w:bCs/>
                <w:i/>
              </w:rPr>
              <w:t>-</w:t>
            </w:r>
          </w:p>
        </w:tc>
      </w:tr>
      <w:tr w:rsidR="00C92566" w:rsidRPr="00050A59" w:rsidTr="00BA7334">
        <w:tc>
          <w:tcPr>
            <w:tcW w:w="1229" w:type="dxa"/>
            <w:vMerge/>
          </w:tcPr>
          <w:p w:rsidR="00C92566" w:rsidRPr="00F50707" w:rsidRDefault="00C92566" w:rsidP="00BA7334">
            <w:pPr>
              <w:rPr>
                <w:rFonts w:ascii="Times New Roman" w:hAnsi="Times New Roman"/>
                <w:bCs/>
              </w:rPr>
            </w:pPr>
          </w:p>
        </w:tc>
        <w:tc>
          <w:tcPr>
            <w:tcW w:w="2774" w:type="dxa"/>
          </w:tcPr>
          <w:p w:rsidR="00C92566" w:rsidRPr="00F50707" w:rsidRDefault="00C92566" w:rsidP="00BA7334">
            <w:pPr>
              <w:rPr>
                <w:rFonts w:ascii="Times New Roman" w:hAnsi="Times New Roman"/>
              </w:rPr>
            </w:pPr>
            <w:r w:rsidRPr="00F50707">
              <w:rPr>
                <w:rFonts w:ascii="Times New Roman" w:hAnsi="Times New Roman"/>
              </w:rPr>
              <w:t>определять этапы решения задачи, составлять план действия, реализовывать составленный план, определять необходимые ресурсы</w:t>
            </w:r>
          </w:p>
        </w:tc>
        <w:tc>
          <w:tcPr>
            <w:tcW w:w="2865" w:type="dxa"/>
          </w:tcPr>
          <w:p w:rsidR="00C92566" w:rsidRPr="00F50707" w:rsidRDefault="00C92566" w:rsidP="00BA7334">
            <w:pPr>
              <w:rPr>
                <w:rFonts w:ascii="Times New Roman" w:hAnsi="Times New Roman"/>
              </w:rPr>
            </w:pPr>
            <w:r w:rsidRPr="00F50707">
              <w:rPr>
                <w:rFonts w:ascii="Times New Roman" w:hAnsi="Times New Roman"/>
              </w:rPr>
              <w:t>структура плана для решения задач, алгоритмы выполнения работ в профессиональной и смежных областях</w:t>
            </w:r>
          </w:p>
        </w:tc>
        <w:tc>
          <w:tcPr>
            <w:tcW w:w="2986" w:type="dxa"/>
          </w:tcPr>
          <w:p w:rsidR="00C92566" w:rsidRPr="00F50707" w:rsidRDefault="00C92566" w:rsidP="00BA7334">
            <w:pPr>
              <w:jc w:val="center"/>
              <w:rPr>
                <w:rFonts w:ascii="Times New Roman" w:hAnsi="Times New Roman"/>
                <w:bCs/>
                <w:i/>
              </w:rPr>
            </w:pPr>
            <w:r w:rsidRPr="00F50707">
              <w:rPr>
                <w:rFonts w:ascii="Times New Roman" w:hAnsi="Times New Roman"/>
                <w:bCs/>
                <w:i/>
              </w:rPr>
              <w:t>-</w:t>
            </w:r>
          </w:p>
        </w:tc>
      </w:tr>
      <w:tr w:rsidR="00C92566" w:rsidRPr="00050A59" w:rsidTr="00BA7334">
        <w:tc>
          <w:tcPr>
            <w:tcW w:w="1229" w:type="dxa"/>
            <w:vMerge/>
          </w:tcPr>
          <w:p w:rsidR="00C92566" w:rsidRPr="00F50707" w:rsidRDefault="00C92566" w:rsidP="00BA7334">
            <w:pPr>
              <w:rPr>
                <w:rFonts w:ascii="Times New Roman" w:hAnsi="Times New Roman"/>
                <w:bCs/>
              </w:rPr>
            </w:pPr>
          </w:p>
        </w:tc>
        <w:tc>
          <w:tcPr>
            <w:tcW w:w="2774" w:type="dxa"/>
          </w:tcPr>
          <w:p w:rsidR="00C92566" w:rsidRPr="00F50707" w:rsidRDefault="00C92566" w:rsidP="00BA7334">
            <w:pPr>
              <w:rPr>
                <w:rFonts w:ascii="Times New Roman" w:hAnsi="Times New Roman"/>
              </w:rPr>
            </w:pPr>
            <w:r w:rsidRPr="00F50707">
              <w:rPr>
                <w:rFonts w:ascii="Times New Roman" w:hAnsi="Times New Roman"/>
              </w:rPr>
              <w:t>выявлять и эффективно искать информацию, необходимую для решения задачи и/или проблемы</w:t>
            </w:r>
          </w:p>
        </w:tc>
        <w:tc>
          <w:tcPr>
            <w:tcW w:w="2865" w:type="dxa"/>
          </w:tcPr>
          <w:p w:rsidR="00C92566" w:rsidRPr="00F50707" w:rsidRDefault="00C92566" w:rsidP="00BA7334">
            <w:pPr>
              <w:rPr>
                <w:rFonts w:ascii="Times New Roman" w:hAnsi="Times New Roman"/>
                <w:b/>
              </w:rPr>
            </w:pPr>
            <w:r w:rsidRPr="00F50707">
              <w:rPr>
                <w:rFonts w:ascii="Times New Roman" w:hAnsi="Times New Roman"/>
              </w:rPr>
              <w:t>основные источники информации и ресурсы для решения задач и/или проблем в профессиональном и/или социальном контексте</w:t>
            </w:r>
          </w:p>
        </w:tc>
        <w:tc>
          <w:tcPr>
            <w:tcW w:w="2986" w:type="dxa"/>
          </w:tcPr>
          <w:p w:rsidR="00C92566" w:rsidRPr="00F50707" w:rsidRDefault="00C92566" w:rsidP="00BA7334">
            <w:pPr>
              <w:jc w:val="center"/>
              <w:rPr>
                <w:rFonts w:ascii="Times New Roman" w:hAnsi="Times New Roman"/>
                <w:bCs/>
                <w:i/>
              </w:rPr>
            </w:pPr>
            <w:r w:rsidRPr="00F50707">
              <w:rPr>
                <w:rFonts w:ascii="Times New Roman" w:hAnsi="Times New Roman"/>
                <w:bCs/>
                <w:i/>
              </w:rPr>
              <w:t>-</w:t>
            </w:r>
          </w:p>
        </w:tc>
      </w:tr>
      <w:tr w:rsidR="00C92566" w:rsidRPr="00050A59" w:rsidTr="00BA7334">
        <w:tc>
          <w:tcPr>
            <w:tcW w:w="1229" w:type="dxa"/>
            <w:vMerge/>
          </w:tcPr>
          <w:p w:rsidR="00C92566" w:rsidRPr="00F50707" w:rsidRDefault="00C92566" w:rsidP="00BA7334">
            <w:pPr>
              <w:rPr>
                <w:rFonts w:ascii="Times New Roman" w:hAnsi="Times New Roman"/>
                <w:bCs/>
              </w:rPr>
            </w:pPr>
          </w:p>
        </w:tc>
        <w:tc>
          <w:tcPr>
            <w:tcW w:w="2774" w:type="dxa"/>
          </w:tcPr>
          <w:p w:rsidR="00C92566" w:rsidRPr="00F50707" w:rsidRDefault="00C92566" w:rsidP="00BA7334">
            <w:pPr>
              <w:rPr>
                <w:rFonts w:ascii="Times New Roman" w:hAnsi="Times New Roman"/>
              </w:rPr>
            </w:pPr>
            <w:r w:rsidRPr="00F50707">
              <w:rPr>
                <w:rFonts w:ascii="Times New Roman" w:hAnsi="Times New Roman"/>
              </w:rPr>
              <w:t>владеть актуальными методами работы в профессиональной и смежных сферах</w:t>
            </w:r>
          </w:p>
        </w:tc>
        <w:tc>
          <w:tcPr>
            <w:tcW w:w="2865" w:type="dxa"/>
          </w:tcPr>
          <w:p w:rsidR="00C92566" w:rsidRPr="00F50707" w:rsidRDefault="00C92566" w:rsidP="00BA7334">
            <w:pPr>
              <w:rPr>
                <w:rFonts w:ascii="Times New Roman" w:hAnsi="Times New Roman"/>
              </w:rPr>
            </w:pPr>
            <w:r w:rsidRPr="00F50707">
              <w:rPr>
                <w:rFonts w:ascii="Times New Roman" w:hAnsi="Times New Roman"/>
              </w:rPr>
              <w:t>методы работы в профессиональной и смежных сферах</w:t>
            </w:r>
          </w:p>
        </w:tc>
        <w:tc>
          <w:tcPr>
            <w:tcW w:w="2986" w:type="dxa"/>
          </w:tcPr>
          <w:p w:rsidR="00C92566" w:rsidRPr="00F50707" w:rsidRDefault="00C92566" w:rsidP="00BA7334">
            <w:pPr>
              <w:jc w:val="center"/>
              <w:rPr>
                <w:rFonts w:ascii="Times New Roman" w:hAnsi="Times New Roman"/>
                <w:bCs/>
                <w:i/>
              </w:rPr>
            </w:pPr>
            <w:r w:rsidRPr="00F50707">
              <w:rPr>
                <w:rFonts w:ascii="Times New Roman" w:hAnsi="Times New Roman"/>
                <w:bCs/>
                <w:i/>
              </w:rPr>
              <w:t>-</w:t>
            </w:r>
          </w:p>
        </w:tc>
      </w:tr>
      <w:tr w:rsidR="00C92566" w:rsidRPr="00050A59" w:rsidTr="00BA7334">
        <w:tc>
          <w:tcPr>
            <w:tcW w:w="1229" w:type="dxa"/>
            <w:vMerge/>
          </w:tcPr>
          <w:p w:rsidR="00C92566" w:rsidRPr="00F50707" w:rsidRDefault="00C92566" w:rsidP="00BA7334">
            <w:pPr>
              <w:rPr>
                <w:rFonts w:ascii="Times New Roman" w:hAnsi="Times New Roman"/>
                <w:bCs/>
              </w:rPr>
            </w:pPr>
          </w:p>
        </w:tc>
        <w:tc>
          <w:tcPr>
            <w:tcW w:w="2774" w:type="dxa"/>
          </w:tcPr>
          <w:p w:rsidR="00C92566" w:rsidRPr="00F50707" w:rsidRDefault="00C92566" w:rsidP="00BA7334">
            <w:pPr>
              <w:rPr>
                <w:rFonts w:ascii="Times New Roman" w:hAnsi="Times New Roman"/>
              </w:rPr>
            </w:pPr>
            <w:r w:rsidRPr="00F50707">
              <w:rPr>
                <w:rFonts w:ascii="Times New Roman" w:hAnsi="Times New Roman"/>
              </w:rPr>
              <w:t>оценивать результат и последствия своих действий (самостоятельно или с помощью наставника)</w:t>
            </w:r>
          </w:p>
        </w:tc>
        <w:tc>
          <w:tcPr>
            <w:tcW w:w="2865" w:type="dxa"/>
          </w:tcPr>
          <w:p w:rsidR="00C92566" w:rsidRPr="00F50707" w:rsidRDefault="00C92566" w:rsidP="00BA7334">
            <w:pPr>
              <w:rPr>
                <w:rFonts w:ascii="Times New Roman" w:hAnsi="Times New Roman"/>
              </w:rPr>
            </w:pPr>
            <w:r w:rsidRPr="00F50707">
              <w:rPr>
                <w:rFonts w:ascii="Times New Roman" w:hAnsi="Times New Roman"/>
              </w:rPr>
              <w:t>порядок оценки результатов решения задач профессиональной деятельности</w:t>
            </w:r>
          </w:p>
        </w:tc>
        <w:tc>
          <w:tcPr>
            <w:tcW w:w="2986" w:type="dxa"/>
          </w:tcPr>
          <w:p w:rsidR="00C92566" w:rsidRPr="00F50707" w:rsidRDefault="00C92566" w:rsidP="00BA7334">
            <w:pPr>
              <w:jc w:val="center"/>
              <w:rPr>
                <w:rFonts w:ascii="Times New Roman" w:hAnsi="Times New Roman"/>
                <w:bCs/>
                <w:i/>
              </w:rPr>
            </w:pPr>
            <w:r w:rsidRPr="00F50707">
              <w:rPr>
                <w:rFonts w:ascii="Times New Roman" w:hAnsi="Times New Roman"/>
                <w:bCs/>
                <w:i/>
              </w:rPr>
              <w:t>-</w:t>
            </w:r>
          </w:p>
        </w:tc>
      </w:tr>
      <w:tr w:rsidR="00C92566" w:rsidRPr="00050A59" w:rsidTr="000038BC">
        <w:tc>
          <w:tcPr>
            <w:tcW w:w="1229" w:type="dxa"/>
            <w:vMerge w:val="restart"/>
          </w:tcPr>
          <w:p w:rsidR="00C92566" w:rsidRPr="00F50707" w:rsidRDefault="00C92566" w:rsidP="00D15C99">
            <w:pPr>
              <w:rPr>
                <w:rFonts w:ascii="Times New Roman" w:hAnsi="Times New Roman"/>
                <w:bCs/>
              </w:rPr>
            </w:pPr>
            <w:r w:rsidRPr="00F50707">
              <w:rPr>
                <w:rFonts w:ascii="Times New Roman" w:hAnsi="Times New Roman"/>
                <w:bCs/>
              </w:rPr>
              <w:t>ОК.02</w:t>
            </w:r>
          </w:p>
          <w:p w:rsidR="00C92566" w:rsidRPr="00F50707" w:rsidRDefault="00C92566" w:rsidP="00D15C99">
            <w:pPr>
              <w:rPr>
                <w:rFonts w:ascii="Times New Roman" w:hAnsi="Times New Roman"/>
                <w:bCs/>
              </w:rPr>
            </w:pPr>
          </w:p>
        </w:tc>
        <w:tc>
          <w:tcPr>
            <w:tcW w:w="2774" w:type="dxa"/>
          </w:tcPr>
          <w:p w:rsidR="00C92566" w:rsidRPr="00F50707" w:rsidRDefault="00C92566" w:rsidP="00D15C99">
            <w:pPr>
              <w:rPr>
                <w:rFonts w:ascii="Times New Roman" w:hAnsi="Times New Roman"/>
                <w:b/>
              </w:rPr>
            </w:pPr>
            <w:r w:rsidRPr="00F50707">
              <w:rPr>
                <w:rFonts w:ascii="Times New Roman" w:hAnsi="Times New Roman"/>
              </w:rPr>
              <w:t xml:space="preserve">определять задачи для поиска информации, планировать процесс поиска, выбирать необходимые источники </w:t>
            </w:r>
            <w:r w:rsidRPr="00F50707">
              <w:rPr>
                <w:rFonts w:ascii="Times New Roman" w:hAnsi="Times New Roman"/>
              </w:rPr>
              <w:lastRenderedPageBreak/>
              <w:t>информации</w:t>
            </w:r>
          </w:p>
        </w:tc>
        <w:tc>
          <w:tcPr>
            <w:tcW w:w="2865" w:type="dxa"/>
          </w:tcPr>
          <w:p w:rsidR="00C92566" w:rsidRPr="00F50707" w:rsidRDefault="00C92566" w:rsidP="00D15C99">
            <w:pPr>
              <w:rPr>
                <w:rFonts w:ascii="Times New Roman" w:hAnsi="Times New Roman"/>
                <w:b/>
              </w:rPr>
            </w:pPr>
            <w:r w:rsidRPr="00F50707">
              <w:rPr>
                <w:rFonts w:ascii="Times New Roman" w:hAnsi="Times New Roman"/>
              </w:rPr>
              <w:lastRenderedPageBreak/>
              <w:t>номенклатура информационных источников, применяемых в профессиональной деятельности</w:t>
            </w:r>
          </w:p>
        </w:tc>
        <w:tc>
          <w:tcPr>
            <w:tcW w:w="2986" w:type="dxa"/>
          </w:tcPr>
          <w:p w:rsidR="00C92566" w:rsidRPr="00F50707" w:rsidRDefault="00C92566" w:rsidP="00D15C99">
            <w:pPr>
              <w:rPr>
                <w:rFonts w:ascii="Times New Roman" w:hAnsi="Times New Roman"/>
                <w:bCs/>
                <w:i/>
              </w:rPr>
            </w:pPr>
          </w:p>
          <w:p w:rsidR="00C92566" w:rsidRPr="00F50707" w:rsidRDefault="00C92566" w:rsidP="00D15C99">
            <w:pPr>
              <w:rPr>
                <w:rFonts w:ascii="Times New Roman" w:hAnsi="Times New Roman"/>
                <w:bCs/>
                <w:i/>
              </w:rPr>
            </w:pPr>
          </w:p>
          <w:p w:rsidR="00C92566" w:rsidRPr="00F50707" w:rsidRDefault="00C92566" w:rsidP="00D15C99">
            <w:pPr>
              <w:rPr>
                <w:rFonts w:ascii="Times New Roman" w:hAnsi="Times New Roman"/>
                <w:bCs/>
                <w:i/>
              </w:rPr>
            </w:pPr>
          </w:p>
          <w:p w:rsidR="00C92566" w:rsidRPr="00F50707" w:rsidRDefault="00C92566" w:rsidP="00D15C99">
            <w:pPr>
              <w:rPr>
                <w:rFonts w:ascii="Times New Roman" w:hAnsi="Times New Roman"/>
                <w:bCs/>
                <w:i/>
              </w:rPr>
            </w:pPr>
            <w:r w:rsidRPr="00F50707">
              <w:rPr>
                <w:rFonts w:ascii="Times New Roman" w:hAnsi="Times New Roman"/>
                <w:bCs/>
                <w:i/>
              </w:rPr>
              <w:t xml:space="preserve">                       -  </w:t>
            </w:r>
          </w:p>
        </w:tc>
      </w:tr>
      <w:tr w:rsidR="00C92566" w:rsidRPr="00050A59" w:rsidTr="000038BC">
        <w:tc>
          <w:tcPr>
            <w:tcW w:w="1229" w:type="dxa"/>
            <w:vMerge/>
          </w:tcPr>
          <w:p w:rsidR="00C92566" w:rsidRPr="00F50707" w:rsidRDefault="00C92566" w:rsidP="00D15C99">
            <w:pPr>
              <w:rPr>
                <w:rFonts w:ascii="Times New Roman" w:hAnsi="Times New Roman"/>
                <w:bCs/>
              </w:rPr>
            </w:pPr>
          </w:p>
        </w:tc>
        <w:tc>
          <w:tcPr>
            <w:tcW w:w="2774" w:type="dxa"/>
          </w:tcPr>
          <w:p w:rsidR="00C92566" w:rsidRPr="00F50707" w:rsidRDefault="00C92566" w:rsidP="00D15C99">
            <w:pPr>
              <w:rPr>
                <w:rFonts w:ascii="Times New Roman" w:hAnsi="Times New Roman"/>
                <w:b/>
              </w:rPr>
            </w:pPr>
            <w:r w:rsidRPr="00F50707">
              <w:rPr>
                <w:rFonts w:ascii="Times New Roman" w:hAnsi="Times New Roman"/>
              </w:rPr>
              <w:t>выделять наиболее значимое в перечне информации, структурировать получаемую информацию, оформлять результаты поиска</w:t>
            </w:r>
          </w:p>
        </w:tc>
        <w:tc>
          <w:tcPr>
            <w:tcW w:w="2865" w:type="dxa"/>
          </w:tcPr>
          <w:p w:rsidR="00C92566" w:rsidRPr="00F50707" w:rsidRDefault="00C92566" w:rsidP="00D15C99">
            <w:pPr>
              <w:rPr>
                <w:rFonts w:ascii="Times New Roman" w:hAnsi="Times New Roman"/>
                <w:b/>
              </w:rPr>
            </w:pPr>
            <w:r w:rsidRPr="00F50707">
              <w:rPr>
                <w:rFonts w:ascii="Times New Roman" w:hAnsi="Times New Roman"/>
              </w:rPr>
              <w:t>приемы структурирования информации</w:t>
            </w:r>
          </w:p>
        </w:tc>
        <w:tc>
          <w:tcPr>
            <w:tcW w:w="2986" w:type="dxa"/>
          </w:tcPr>
          <w:p w:rsidR="00C92566" w:rsidRPr="00F50707" w:rsidRDefault="00C92566" w:rsidP="00D15C99">
            <w:pPr>
              <w:rPr>
                <w:rFonts w:ascii="Times New Roman" w:hAnsi="Times New Roman"/>
                <w:bCs/>
              </w:rPr>
            </w:pPr>
          </w:p>
          <w:p w:rsidR="00C92566" w:rsidRPr="00F50707" w:rsidRDefault="00C92566" w:rsidP="00D15C99">
            <w:pPr>
              <w:rPr>
                <w:rFonts w:ascii="Times New Roman" w:hAnsi="Times New Roman"/>
                <w:bCs/>
              </w:rPr>
            </w:pPr>
            <w:r w:rsidRPr="00F50707">
              <w:rPr>
                <w:rFonts w:ascii="Times New Roman" w:hAnsi="Times New Roman"/>
                <w:bCs/>
              </w:rPr>
              <w:t xml:space="preserve">                       -    </w:t>
            </w:r>
          </w:p>
        </w:tc>
      </w:tr>
      <w:tr w:rsidR="00C92566" w:rsidRPr="00050A59" w:rsidTr="000038BC">
        <w:trPr>
          <w:trHeight w:val="327"/>
        </w:trPr>
        <w:tc>
          <w:tcPr>
            <w:tcW w:w="1229" w:type="dxa"/>
            <w:vMerge/>
          </w:tcPr>
          <w:p w:rsidR="00C92566" w:rsidRPr="00F50707" w:rsidRDefault="00C92566" w:rsidP="00D15C99">
            <w:pPr>
              <w:rPr>
                <w:rFonts w:ascii="Times New Roman" w:hAnsi="Times New Roman"/>
                <w:bCs/>
              </w:rPr>
            </w:pPr>
          </w:p>
        </w:tc>
        <w:tc>
          <w:tcPr>
            <w:tcW w:w="2774" w:type="dxa"/>
          </w:tcPr>
          <w:p w:rsidR="00C92566" w:rsidRPr="00F50707" w:rsidRDefault="00C92566" w:rsidP="00D15C99">
            <w:pPr>
              <w:rPr>
                <w:rFonts w:ascii="Times New Roman" w:hAnsi="Times New Roman"/>
              </w:rPr>
            </w:pPr>
            <w:r w:rsidRPr="00F50707">
              <w:rPr>
                <w:rFonts w:ascii="Times New Roman" w:hAnsi="Times New Roman"/>
              </w:rPr>
              <w:t>оценивать практическую значимость результатов поиска</w:t>
            </w:r>
          </w:p>
        </w:tc>
        <w:tc>
          <w:tcPr>
            <w:tcW w:w="2865" w:type="dxa"/>
          </w:tcPr>
          <w:p w:rsidR="00C92566" w:rsidRPr="00F50707" w:rsidRDefault="00C92566" w:rsidP="00D15C99">
            <w:pPr>
              <w:rPr>
                <w:rFonts w:ascii="Times New Roman" w:hAnsi="Times New Roman"/>
              </w:rPr>
            </w:pPr>
            <w:r w:rsidRPr="00F50707">
              <w:rPr>
                <w:rFonts w:ascii="Times New Roman" w:hAnsi="Times New Roman"/>
              </w:rPr>
              <w:t>формат оформления результатов поиска информации</w:t>
            </w:r>
          </w:p>
        </w:tc>
        <w:tc>
          <w:tcPr>
            <w:tcW w:w="2986" w:type="dxa"/>
          </w:tcPr>
          <w:p w:rsidR="00C92566" w:rsidRPr="00F50707" w:rsidRDefault="00C92566" w:rsidP="00D15C99">
            <w:pPr>
              <w:rPr>
                <w:rFonts w:ascii="Times New Roman" w:hAnsi="Times New Roman"/>
                <w:bCs/>
                <w:i/>
              </w:rPr>
            </w:pPr>
          </w:p>
          <w:p w:rsidR="00C92566" w:rsidRPr="00F50707" w:rsidRDefault="00C92566" w:rsidP="00D15C99">
            <w:pPr>
              <w:rPr>
                <w:rFonts w:ascii="Times New Roman" w:hAnsi="Times New Roman"/>
                <w:bCs/>
                <w:i/>
              </w:rPr>
            </w:pPr>
          </w:p>
          <w:p w:rsidR="00C92566" w:rsidRPr="00F50707" w:rsidRDefault="00C92566" w:rsidP="00D15C99">
            <w:pPr>
              <w:rPr>
                <w:rFonts w:ascii="Times New Roman" w:hAnsi="Times New Roman"/>
                <w:bCs/>
                <w:i/>
              </w:rPr>
            </w:pPr>
          </w:p>
          <w:p w:rsidR="00C92566" w:rsidRPr="00F50707" w:rsidRDefault="00C92566" w:rsidP="00D15C99">
            <w:pPr>
              <w:rPr>
                <w:rFonts w:ascii="Times New Roman" w:hAnsi="Times New Roman"/>
                <w:bCs/>
                <w:i/>
              </w:rPr>
            </w:pPr>
            <w:r w:rsidRPr="00F50707">
              <w:rPr>
                <w:rFonts w:ascii="Times New Roman" w:hAnsi="Times New Roman"/>
                <w:bCs/>
                <w:i/>
              </w:rPr>
              <w:t xml:space="preserve">                      - </w:t>
            </w:r>
          </w:p>
        </w:tc>
      </w:tr>
      <w:tr w:rsidR="00C92566" w:rsidRPr="00050A59" w:rsidTr="00D15C99">
        <w:trPr>
          <w:trHeight w:val="1034"/>
        </w:trPr>
        <w:tc>
          <w:tcPr>
            <w:tcW w:w="1229" w:type="dxa"/>
            <w:vMerge/>
          </w:tcPr>
          <w:p w:rsidR="00C92566" w:rsidRPr="00F50707" w:rsidRDefault="00C92566" w:rsidP="00D15C99">
            <w:pPr>
              <w:rPr>
                <w:rFonts w:ascii="Times New Roman" w:hAnsi="Times New Roman"/>
                <w:bCs/>
              </w:rPr>
            </w:pPr>
          </w:p>
        </w:tc>
        <w:tc>
          <w:tcPr>
            <w:tcW w:w="2774" w:type="dxa"/>
          </w:tcPr>
          <w:p w:rsidR="00C92566" w:rsidRPr="00F50707" w:rsidRDefault="00C92566" w:rsidP="00D15C99">
            <w:pPr>
              <w:rPr>
                <w:rFonts w:ascii="Times New Roman" w:hAnsi="Times New Roman"/>
              </w:rPr>
            </w:pPr>
            <w:r w:rsidRPr="00F50707">
              <w:rPr>
                <w:rFonts w:ascii="Times New Roman" w:hAnsi="Times New Roman"/>
              </w:rPr>
              <w:t>применять средства информационных технологий для решения профессиональных задач</w:t>
            </w:r>
          </w:p>
        </w:tc>
        <w:tc>
          <w:tcPr>
            <w:tcW w:w="2865" w:type="dxa"/>
          </w:tcPr>
          <w:p w:rsidR="00C92566" w:rsidRPr="00F50707" w:rsidRDefault="00C92566" w:rsidP="00D15C99">
            <w:pPr>
              <w:rPr>
                <w:rFonts w:ascii="Times New Roman" w:hAnsi="Times New Roman"/>
                <w:b/>
              </w:rPr>
            </w:pPr>
            <w:r w:rsidRPr="00F50707">
              <w:rPr>
                <w:rFonts w:ascii="Times New Roman" w:hAnsi="Times New Roman"/>
              </w:rPr>
              <w:t xml:space="preserve">современные средства и устройства информатизации, порядок их применения и </w:t>
            </w:r>
          </w:p>
        </w:tc>
        <w:tc>
          <w:tcPr>
            <w:tcW w:w="2986" w:type="dxa"/>
          </w:tcPr>
          <w:p w:rsidR="00C92566" w:rsidRPr="00F50707" w:rsidRDefault="00C92566" w:rsidP="00D15C99">
            <w:pPr>
              <w:rPr>
                <w:rFonts w:ascii="Times New Roman" w:hAnsi="Times New Roman"/>
                <w:bCs/>
                <w:i/>
              </w:rPr>
            </w:pPr>
          </w:p>
          <w:p w:rsidR="00C92566" w:rsidRPr="00F50707" w:rsidRDefault="00C92566" w:rsidP="00D15C99">
            <w:pPr>
              <w:rPr>
                <w:rFonts w:ascii="Times New Roman" w:hAnsi="Times New Roman"/>
                <w:bCs/>
                <w:i/>
              </w:rPr>
            </w:pPr>
          </w:p>
          <w:p w:rsidR="00C92566" w:rsidRPr="00F50707" w:rsidRDefault="00C92566" w:rsidP="00D15C99">
            <w:pPr>
              <w:rPr>
                <w:rFonts w:ascii="Times New Roman" w:hAnsi="Times New Roman"/>
                <w:bCs/>
                <w:i/>
              </w:rPr>
            </w:pPr>
          </w:p>
          <w:p w:rsidR="00C92566" w:rsidRPr="00F50707" w:rsidRDefault="00C92566" w:rsidP="00D15C99">
            <w:pPr>
              <w:rPr>
                <w:rFonts w:ascii="Times New Roman" w:hAnsi="Times New Roman"/>
                <w:bCs/>
                <w:i/>
              </w:rPr>
            </w:pPr>
          </w:p>
          <w:p w:rsidR="00C92566" w:rsidRPr="00F50707" w:rsidRDefault="00C92566" w:rsidP="00D15C99">
            <w:pPr>
              <w:rPr>
                <w:rFonts w:ascii="Times New Roman" w:hAnsi="Times New Roman"/>
                <w:bCs/>
                <w:i/>
              </w:rPr>
            </w:pPr>
          </w:p>
          <w:p w:rsidR="00C92566" w:rsidRPr="00F50707" w:rsidRDefault="00C92566" w:rsidP="00D15C99">
            <w:pPr>
              <w:rPr>
                <w:rFonts w:ascii="Times New Roman" w:hAnsi="Times New Roman"/>
                <w:bCs/>
                <w:i/>
              </w:rPr>
            </w:pPr>
            <w:r w:rsidRPr="00F50707">
              <w:rPr>
                <w:rFonts w:ascii="Times New Roman" w:hAnsi="Times New Roman"/>
                <w:bCs/>
                <w:i/>
              </w:rPr>
              <w:t xml:space="preserve">                  - </w:t>
            </w:r>
          </w:p>
        </w:tc>
      </w:tr>
      <w:tr w:rsidR="00C92566" w:rsidRPr="00050A59" w:rsidTr="000038BC">
        <w:trPr>
          <w:trHeight w:val="327"/>
        </w:trPr>
        <w:tc>
          <w:tcPr>
            <w:tcW w:w="1229" w:type="dxa"/>
            <w:vMerge w:val="restart"/>
            <w:tcBorders>
              <w:top w:val="nil"/>
            </w:tcBorders>
          </w:tcPr>
          <w:p w:rsidR="00C92566" w:rsidRPr="00F50707" w:rsidRDefault="00C92566" w:rsidP="00D15C99">
            <w:pPr>
              <w:rPr>
                <w:rFonts w:ascii="Times New Roman" w:hAnsi="Times New Roman"/>
                <w:bCs/>
              </w:rPr>
            </w:pPr>
          </w:p>
        </w:tc>
        <w:tc>
          <w:tcPr>
            <w:tcW w:w="2774" w:type="dxa"/>
          </w:tcPr>
          <w:p w:rsidR="00C92566" w:rsidRPr="00F50707" w:rsidRDefault="00C92566" w:rsidP="00D15C99">
            <w:pPr>
              <w:rPr>
                <w:rFonts w:ascii="Times New Roman" w:hAnsi="Times New Roman"/>
                <w:b/>
              </w:rPr>
            </w:pPr>
            <w:r w:rsidRPr="00F50707">
              <w:rPr>
                <w:rFonts w:ascii="Times New Roman" w:hAnsi="Times New Roman"/>
              </w:rPr>
              <w:t>использовать современное программное обеспечение в профессиональной деятельности</w:t>
            </w:r>
          </w:p>
        </w:tc>
        <w:tc>
          <w:tcPr>
            <w:tcW w:w="2865" w:type="dxa"/>
          </w:tcPr>
          <w:p w:rsidR="00C92566" w:rsidRPr="00F50707" w:rsidRDefault="00C92566" w:rsidP="00D15C99">
            <w:pPr>
              <w:rPr>
                <w:rFonts w:ascii="Times New Roman" w:hAnsi="Times New Roman"/>
              </w:rPr>
            </w:pPr>
            <w:r w:rsidRPr="00F50707">
              <w:rPr>
                <w:rFonts w:ascii="Times New Roman" w:hAnsi="Times New Roman"/>
              </w:rPr>
              <w:t>программное обеспечение в профессиональной деятельности, в том числе цифровые средства</w:t>
            </w:r>
          </w:p>
        </w:tc>
        <w:tc>
          <w:tcPr>
            <w:tcW w:w="2986" w:type="dxa"/>
          </w:tcPr>
          <w:p w:rsidR="00C92566" w:rsidRPr="00F50707" w:rsidRDefault="00C92566" w:rsidP="00D15C99">
            <w:pPr>
              <w:rPr>
                <w:rFonts w:ascii="Times New Roman" w:hAnsi="Times New Roman"/>
                <w:bCs/>
                <w:i/>
              </w:rPr>
            </w:pPr>
          </w:p>
        </w:tc>
      </w:tr>
      <w:tr w:rsidR="00C92566" w:rsidRPr="00050A59" w:rsidTr="000038BC">
        <w:trPr>
          <w:trHeight w:val="327"/>
        </w:trPr>
        <w:tc>
          <w:tcPr>
            <w:tcW w:w="1229" w:type="dxa"/>
            <w:vMerge/>
            <w:tcBorders>
              <w:top w:val="nil"/>
            </w:tcBorders>
          </w:tcPr>
          <w:p w:rsidR="00C92566" w:rsidRPr="00F50707" w:rsidRDefault="00C92566" w:rsidP="00D15C99">
            <w:pPr>
              <w:rPr>
                <w:rFonts w:ascii="Times New Roman" w:hAnsi="Times New Roman"/>
                <w:bCs/>
              </w:rPr>
            </w:pPr>
          </w:p>
        </w:tc>
        <w:tc>
          <w:tcPr>
            <w:tcW w:w="2774" w:type="dxa"/>
          </w:tcPr>
          <w:p w:rsidR="00C92566" w:rsidRPr="00F50707" w:rsidRDefault="00C92566" w:rsidP="00D15C99">
            <w:pPr>
              <w:rPr>
                <w:rFonts w:ascii="Times New Roman" w:hAnsi="Times New Roman"/>
                <w:b/>
              </w:rPr>
            </w:pPr>
            <w:r w:rsidRPr="00F50707">
              <w:rPr>
                <w:rFonts w:ascii="Times New Roman" w:hAnsi="Times New Roman"/>
              </w:rPr>
              <w:t>использовать различные цифровые средства для решения профессиональных задач</w:t>
            </w:r>
          </w:p>
        </w:tc>
        <w:tc>
          <w:tcPr>
            <w:tcW w:w="2865" w:type="dxa"/>
          </w:tcPr>
          <w:p w:rsidR="00C92566" w:rsidRPr="00F50707" w:rsidRDefault="00C92566" w:rsidP="00D15C99">
            <w:pPr>
              <w:rPr>
                <w:rFonts w:ascii="Times New Roman" w:hAnsi="Times New Roman"/>
                <w:b/>
              </w:rPr>
            </w:pPr>
          </w:p>
        </w:tc>
        <w:tc>
          <w:tcPr>
            <w:tcW w:w="2986" w:type="dxa"/>
          </w:tcPr>
          <w:p w:rsidR="00C92566" w:rsidRPr="00F50707" w:rsidRDefault="00C92566" w:rsidP="00D15C99">
            <w:pPr>
              <w:rPr>
                <w:rFonts w:ascii="Times New Roman" w:hAnsi="Times New Roman"/>
                <w:bCs/>
                <w:i/>
              </w:rPr>
            </w:pPr>
          </w:p>
        </w:tc>
      </w:tr>
      <w:tr w:rsidR="00C92566" w:rsidRPr="00050A59" w:rsidTr="000038BC">
        <w:trPr>
          <w:trHeight w:val="327"/>
        </w:trPr>
        <w:tc>
          <w:tcPr>
            <w:tcW w:w="1229" w:type="dxa"/>
            <w:vMerge w:val="restart"/>
          </w:tcPr>
          <w:p w:rsidR="00C92566" w:rsidRPr="00F50707" w:rsidRDefault="00C92566" w:rsidP="00D15C99">
            <w:pPr>
              <w:rPr>
                <w:rFonts w:ascii="Times New Roman" w:hAnsi="Times New Roman"/>
                <w:bCs/>
              </w:rPr>
            </w:pPr>
            <w:r w:rsidRPr="00F50707">
              <w:rPr>
                <w:rFonts w:ascii="Times New Roman" w:hAnsi="Times New Roman"/>
                <w:bCs/>
              </w:rPr>
              <w:t>ОК.05</w:t>
            </w:r>
          </w:p>
        </w:tc>
        <w:tc>
          <w:tcPr>
            <w:tcW w:w="2774" w:type="dxa"/>
          </w:tcPr>
          <w:p w:rsidR="00C92566" w:rsidRPr="00F50707" w:rsidRDefault="00C92566" w:rsidP="00D15C99">
            <w:pPr>
              <w:rPr>
                <w:rFonts w:ascii="Times New Roman" w:hAnsi="Times New Roman"/>
                <w:b/>
              </w:rPr>
            </w:pPr>
            <w:r w:rsidRPr="00F50707">
              <w:rPr>
                <w:rFonts w:ascii="Times New Roman" w:hAnsi="Times New Roman"/>
              </w:rPr>
              <w:t>грамотно излагать свои мысли и оформлять документы по профессиональной тематике на государственном языке</w:t>
            </w:r>
          </w:p>
        </w:tc>
        <w:tc>
          <w:tcPr>
            <w:tcW w:w="2865" w:type="dxa"/>
          </w:tcPr>
          <w:p w:rsidR="00C92566" w:rsidRPr="00F50707" w:rsidRDefault="00C92566" w:rsidP="00D15C99">
            <w:pPr>
              <w:rPr>
                <w:rFonts w:ascii="Times New Roman" w:hAnsi="Times New Roman"/>
              </w:rPr>
            </w:pPr>
            <w:r w:rsidRPr="00F50707">
              <w:rPr>
                <w:rFonts w:ascii="Times New Roman" w:hAnsi="Times New Roman"/>
              </w:rPr>
              <w:t xml:space="preserve">правила оформления документов </w:t>
            </w:r>
          </w:p>
        </w:tc>
        <w:tc>
          <w:tcPr>
            <w:tcW w:w="2986" w:type="dxa"/>
          </w:tcPr>
          <w:p w:rsidR="00C92566" w:rsidRPr="00F50707" w:rsidRDefault="00C92566" w:rsidP="00D15C99">
            <w:pPr>
              <w:rPr>
                <w:rFonts w:ascii="Times New Roman" w:hAnsi="Times New Roman"/>
                <w:bCs/>
                <w:i/>
              </w:rPr>
            </w:pPr>
          </w:p>
        </w:tc>
      </w:tr>
      <w:tr w:rsidR="00C92566" w:rsidRPr="00050A59" w:rsidTr="000038BC">
        <w:trPr>
          <w:trHeight w:val="327"/>
        </w:trPr>
        <w:tc>
          <w:tcPr>
            <w:tcW w:w="1229" w:type="dxa"/>
            <w:vMerge/>
          </w:tcPr>
          <w:p w:rsidR="00C92566" w:rsidRPr="00F50707" w:rsidRDefault="00C92566" w:rsidP="00D15C99">
            <w:pPr>
              <w:rPr>
                <w:rFonts w:ascii="Times New Roman" w:hAnsi="Times New Roman"/>
                <w:bCs/>
              </w:rPr>
            </w:pPr>
          </w:p>
        </w:tc>
        <w:tc>
          <w:tcPr>
            <w:tcW w:w="2774" w:type="dxa"/>
          </w:tcPr>
          <w:p w:rsidR="00C92566" w:rsidRPr="00F50707" w:rsidRDefault="00C92566" w:rsidP="00D15C99">
            <w:pPr>
              <w:rPr>
                <w:rFonts w:ascii="Times New Roman" w:hAnsi="Times New Roman"/>
              </w:rPr>
            </w:pPr>
            <w:r w:rsidRPr="00F50707">
              <w:rPr>
                <w:rFonts w:ascii="Times New Roman" w:hAnsi="Times New Roman"/>
              </w:rPr>
              <w:t>проявлять толерантность в рабочем коллективе</w:t>
            </w:r>
          </w:p>
        </w:tc>
        <w:tc>
          <w:tcPr>
            <w:tcW w:w="2865" w:type="dxa"/>
          </w:tcPr>
          <w:p w:rsidR="00C92566" w:rsidRPr="00F50707" w:rsidRDefault="00C92566" w:rsidP="00D15C99">
            <w:pPr>
              <w:rPr>
                <w:rFonts w:ascii="Times New Roman" w:hAnsi="Times New Roman"/>
                <w:b/>
              </w:rPr>
            </w:pPr>
            <w:r w:rsidRPr="00F50707">
              <w:rPr>
                <w:rFonts w:ascii="Times New Roman" w:hAnsi="Times New Roman"/>
              </w:rPr>
              <w:t>правила построения устных сообщений</w:t>
            </w:r>
          </w:p>
        </w:tc>
        <w:tc>
          <w:tcPr>
            <w:tcW w:w="2986" w:type="dxa"/>
          </w:tcPr>
          <w:p w:rsidR="00C92566" w:rsidRPr="00F50707" w:rsidRDefault="00C92566" w:rsidP="00D15C99">
            <w:pPr>
              <w:rPr>
                <w:rFonts w:ascii="Times New Roman" w:hAnsi="Times New Roman"/>
                <w:bCs/>
                <w:i/>
              </w:rPr>
            </w:pPr>
          </w:p>
        </w:tc>
      </w:tr>
      <w:tr w:rsidR="00C92566" w:rsidRPr="00050A59" w:rsidTr="000038BC">
        <w:trPr>
          <w:trHeight w:val="327"/>
        </w:trPr>
        <w:tc>
          <w:tcPr>
            <w:tcW w:w="1229" w:type="dxa"/>
            <w:vMerge/>
          </w:tcPr>
          <w:p w:rsidR="00C92566" w:rsidRPr="00F50707" w:rsidRDefault="00C92566" w:rsidP="00D15C99">
            <w:pPr>
              <w:rPr>
                <w:rFonts w:ascii="Times New Roman" w:hAnsi="Times New Roman"/>
                <w:bCs/>
              </w:rPr>
            </w:pPr>
          </w:p>
        </w:tc>
        <w:tc>
          <w:tcPr>
            <w:tcW w:w="2774" w:type="dxa"/>
          </w:tcPr>
          <w:p w:rsidR="00C92566" w:rsidRPr="00F50707" w:rsidRDefault="00C92566" w:rsidP="00D15C99">
            <w:pPr>
              <w:rPr>
                <w:rFonts w:ascii="Times New Roman" w:hAnsi="Times New Roman"/>
              </w:rPr>
            </w:pPr>
          </w:p>
        </w:tc>
        <w:tc>
          <w:tcPr>
            <w:tcW w:w="2865" w:type="dxa"/>
          </w:tcPr>
          <w:p w:rsidR="00C92566" w:rsidRPr="00F50707" w:rsidRDefault="00C92566" w:rsidP="00D15C99">
            <w:pPr>
              <w:rPr>
                <w:rFonts w:ascii="Times New Roman" w:hAnsi="Times New Roman"/>
              </w:rPr>
            </w:pPr>
            <w:r w:rsidRPr="00F50707">
              <w:rPr>
                <w:rFonts w:ascii="Times New Roman" w:hAnsi="Times New Roman"/>
              </w:rPr>
              <w:t>особенности социального и культурного контекста</w:t>
            </w:r>
          </w:p>
        </w:tc>
        <w:tc>
          <w:tcPr>
            <w:tcW w:w="2986" w:type="dxa"/>
          </w:tcPr>
          <w:p w:rsidR="00C92566" w:rsidRPr="00F50707" w:rsidRDefault="00C92566" w:rsidP="00D15C99">
            <w:pPr>
              <w:rPr>
                <w:rFonts w:ascii="Times New Roman" w:hAnsi="Times New Roman"/>
                <w:bCs/>
                <w:i/>
              </w:rPr>
            </w:pPr>
          </w:p>
        </w:tc>
      </w:tr>
      <w:tr w:rsidR="00C92566" w:rsidRPr="00050A59" w:rsidTr="000038BC">
        <w:trPr>
          <w:trHeight w:val="327"/>
        </w:trPr>
        <w:tc>
          <w:tcPr>
            <w:tcW w:w="1229" w:type="dxa"/>
            <w:vMerge w:val="restart"/>
          </w:tcPr>
          <w:p w:rsidR="00C92566" w:rsidRPr="00F50707" w:rsidRDefault="00C92566" w:rsidP="00D15C99">
            <w:pPr>
              <w:rPr>
                <w:rFonts w:ascii="Times New Roman" w:hAnsi="Times New Roman"/>
                <w:bCs/>
              </w:rPr>
            </w:pPr>
            <w:r w:rsidRPr="00F50707">
              <w:rPr>
                <w:rFonts w:ascii="Times New Roman" w:hAnsi="Times New Roman"/>
                <w:bCs/>
              </w:rPr>
              <w:t>ОК.09</w:t>
            </w:r>
          </w:p>
        </w:tc>
        <w:tc>
          <w:tcPr>
            <w:tcW w:w="2774" w:type="dxa"/>
          </w:tcPr>
          <w:p w:rsidR="00C92566" w:rsidRPr="00F50707" w:rsidRDefault="00C92566" w:rsidP="00D15C99">
            <w:pPr>
              <w:rPr>
                <w:rFonts w:ascii="Times New Roman" w:hAnsi="Times New Roman"/>
                <w:b/>
              </w:rPr>
            </w:pPr>
            <w:r w:rsidRPr="00F50707">
              <w:rPr>
                <w:rFonts w:ascii="Times New Roman" w:hAnsi="Times New Roman"/>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c>
          <w:tcPr>
            <w:tcW w:w="2865" w:type="dxa"/>
          </w:tcPr>
          <w:p w:rsidR="00C92566" w:rsidRPr="00F50707" w:rsidRDefault="00C92566" w:rsidP="00D15C99">
            <w:pPr>
              <w:rPr>
                <w:rFonts w:ascii="Times New Roman" w:hAnsi="Times New Roman"/>
                <w:b/>
              </w:rPr>
            </w:pPr>
            <w:r w:rsidRPr="00F50707">
              <w:rPr>
                <w:rFonts w:ascii="Times New Roman" w:hAnsi="Times New Roman"/>
              </w:rPr>
              <w:t>правила построения простых и сложных предложений на профессиональные темы</w:t>
            </w:r>
          </w:p>
        </w:tc>
        <w:tc>
          <w:tcPr>
            <w:tcW w:w="2986" w:type="dxa"/>
          </w:tcPr>
          <w:p w:rsidR="00C92566" w:rsidRPr="00F50707" w:rsidRDefault="00C92566" w:rsidP="00D15C99">
            <w:pPr>
              <w:rPr>
                <w:rFonts w:ascii="Times New Roman" w:hAnsi="Times New Roman"/>
                <w:bCs/>
                <w:i/>
              </w:rPr>
            </w:pPr>
          </w:p>
        </w:tc>
      </w:tr>
      <w:tr w:rsidR="00C92566" w:rsidRPr="00050A59" w:rsidTr="000038BC">
        <w:trPr>
          <w:trHeight w:val="327"/>
        </w:trPr>
        <w:tc>
          <w:tcPr>
            <w:tcW w:w="1229" w:type="dxa"/>
            <w:vMerge/>
          </w:tcPr>
          <w:p w:rsidR="00C92566" w:rsidRPr="00F50707" w:rsidRDefault="00C92566" w:rsidP="00D15C99">
            <w:pPr>
              <w:rPr>
                <w:rFonts w:ascii="Times New Roman" w:hAnsi="Times New Roman"/>
                <w:bCs/>
              </w:rPr>
            </w:pPr>
          </w:p>
        </w:tc>
        <w:tc>
          <w:tcPr>
            <w:tcW w:w="2774" w:type="dxa"/>
          </w:tcPr>
          <w:p w:rsidR="00C92566" w:rsidRPr="00F50707" w:rsidRDefault="00C92566" w:rsidP="00D15C99">
            <w:pPr>
              <w:rPr>
                <w:rFonts w:ascii="Times New Roman" w:hAnsi="Times New Roman"/>
                <w:b/>
              </w:rPr>
            </w:pPr>
            <w:r w:rsidRPr="00F50707">
              <w:rPr>
                <w:rFonts w:ascii="Times New Roman" w:hAnsi="Times New Roman"/>
              </w:rPr>
              <w:t>участвовать в диалогах на знакомые общие и профессиональные темы</w:t>
            </w:r>
          </w:p>
        </w:tc>
        <w:tc>
          <w:tcPr>
            <w:tcW w:w="2865" w:type="dxa"/>
          </w:tcPr>
          <w:p w:rsidR="00C92566" w:rsidRPr="00F50707" w:rsidRDefault="00C92566" w:rsidP="00D15C99">
            <w:pPr>
              <w:rPr>
                <w:rFonts w:ascii="Times New Roman" w:hAnsi="Times New Roman"/>
                <w:b/>
              </w:rPr>
            </w:pPr>
            <w:r w:rsidRPr="00F50707">
              <w:rPr>
                <w:rFonts w:ascii="Times New Roman" w:hAnsi="Times New Roman"/>
              </w:rPr>
              <w:t>основные общеупотребительные глаголы (бытовая и профессиональная лексика)</w:t>
            </w:r>
          </w:p>
        </w:tc>
        <w:tc>
          <w:tcPr>
            <w:tcW w:w="2986" w:type="dxa"/>
          </w:tcPr>
          <w:p w:rsidR="00C92566" w:rsidRPr="00F50707" w:rsidRDefault="00C92566" w:rsidP="00D15C99">
            <w:pPr>
              <w:rPr>
                <w:rFonts w:ascii="Times New Roman" w:hAnsi="Times New Roman"/>
                <w:bCs/>
                <w:i/>
              </w:rPr>
            </w:pPr>
          </w:p>
        </w:tc>
      </w:tr>
      <w:tr w:rsidR="00C92566" w:rsidRPr="00050A59" w:rsidTr="000038BC">
        <w:trPr>
          <w:trHeight w:val="327"/>
        </w:trPr>
        <w:tc>
          <w:tcPr>
            <w:tcW w:w="1229" w:type="dxa"/>
            <w:vMerge/>
          </w:tcPr>
          <w:p w:rsidR="00C92566" w:rsidRPr="00F50707" w:rsidRDefault="00C92566" w:rsidP="00D15C99">
            <w:pPr>
              <w:rPr>
                <w:rFonts w:ascii="Times New Roman" w:hAnsi="Times New Roman"/>
                <w:bCs/>
              </w:rPr>
            </w:pPr>
          </w:p>
        </w:tc>
        <w:tc>
          <w:tcPr>
            <w:tcW w:w="2774" w:type="dxa"/>
          </w:tcPr>
          <w:p w:rsidR="00C92566" w:rsidRPr="00F50707" w:rsidRDefault="00C92566" w:rsidP="00D15C99">
            <w:pPr>
              <w:rPr>
                <w:rFonts w:ascii="Times New Roman" w:hAnsi="Times New Roman"/>
                <w:b/>
              </w:rPr>
            </w:pPr>
            <w:r w:rsidRPr="00F50707">
              <w:rPr>
                <w:rFonts w:ascii="Times New Roman" w:hAnsi="Times New Roman"/>
              </w:rPr>
              <w:t>строить простые высказывания о себе и о своей профессиональной деятельности</w:t>
            </w:r>
          </w:p>
        </w:tc>
        <w:tc>
          <w:tcPr>
            <w:tcW w:w="2865" w:type="dxa"/>
          </w:tcPr>
          <w:p w:rsidR="00C92566" w:rsidRPr="00F50707" w:rsidRDefault="00C92566" w:rsidP="00D15C99">
            <w:pPr>
              <w:rPr>
                <w:rFonts w:ascii="Times New Roman" w:hAnsi="Times New Roman"/>
                <w:b/>
              </w:rPr>
            </w:pPr>
            <w:r w:rsidRPr="00F50707">
              <w:rPr>
                <w:rFonts w:ascii="Times New Roman" w:hAnsi="Times New Roman"/>
              </w:rPr>
              <w:t>лексический минимум, относящийся к описанию предметов, средств и процессов профессиональной деятельности</w:t>
            </w:r>
          </w:p>
        </w:tc>
        <w:tc>
          <w:tcPr>
            <w:tcW w:w="2986" w:type="dxa"/>
          </w:tcPr>
          <w:p w:rsidR="00C92566" w:rsidRPr="00F50707" w:rsidRDefault="00C92566" w:rsidP="00D15C99">
            <w:pPr>
              <w:rPr>
                <w:rFonts w:ascii="Times New Roman" w:hAnsi="Times New Roman"/>
                <w:bCs/>
                <w:i/>
              </w:rPr>
            </w:pPr>
          </w:p>
        </w:tc>
      </w:tr>
      <w:tr w:rsidR="00C92566" w:rsidRPr="00050A59" w:rsidTr="000038BC">
        <w:trPr>
          <w:trHeight w:val="327"/>
        </w:trPr>
        <w:tc>
          <w:tcPr>
            <w:tcW w:w="1229" w:type="dxa"/>
            <w:vMerge/>
          </w:tcPr>
          <w:p w:rsidR="00C92566" w:rsidRPr="00F50707" w:rsidRDefault="00C92566" w:rsidP="00D15C99">
            <w:pPr>
              <w:rPr>
                <w:rFonts w:ascii="Times New Roman" w:hAnsi="Times New Roman"/>
                <w:bCs/>
              </w:rPr>
            </w:pPr>
          </w:p>
        </w:tc>
        <w:tc>
          <w:tcPr>
            <w:tcW w:w="2774" w:type="dxa"/>
          </w:tcPr>
          <w:p w:rsidR="00C92566" w:rsidRPr="00F50707" w:rsidRDefault="00C92566" w:rsidP="00D15C99">
            <w:pPr>
              <w:rPr>
                <w:rFonts w:ascii="Times New Roman" w:hAnsi="Times New Roman"/>
                <w:b/>
              </w:rPr>
            </w:pPr>
            <w:r w:rsidRPr="00F50707">
              <w:rPr>
                <w:rFonts w:ascii="Times New Roman" w:hAnsi="Times New Roman"/>
              </w:rPr>
              <w:t xml:space="preserve">кратко обосновывать и объяснять свои действия </w:t>
            </w:r>
            <w:r w:rsidRPr="00F50707">
              <w:rPr>
                <w:rFonts w:ascii="Times New Roman" w:hAnsi="Times New Roman"/>
              </w:rPr>
              <w:lastRenderedPageBreak/>
              <w:t>(текущие и планируемые)</w:t>
            </w:r>
          </w:p>
        </w:tc>
        <w:tc>
          <w:tcPr>
            <w:tcW w:w="2865" w:type="dxa"/>
          </w:tcPr>
          <w:p w:rsidR="00C92566" w:rsidRPr="00F50707" w:rsidRDefault="00C92566" w:rsidP="00D15C99">
            <w:pPr>
              <w:rPr>
                <w:rFonts w:ascii="Times New Roman" w:hAnsi="Times New Roman"/>
                <w:b/>
              </w:rPr>
            </w:pPr>
            <w:r w:rsidRPr="00F50707">
              <w:rPr>
                <w:rFonts w:ascii="Times New Roman" w:hAnsi="Times New Roman"/>
              </w:rPr>
              <w:lastRenderedPageBreak/>
              <w:t>особенности произношения</w:t>
            </w:r>
          </w:p>
        </w:tc>
        <w:tc>
          <w:tcPr>
            <w:tcW w:w="2986" w:type="dxa"/>
          </w:tcPr>
          <w:p w:rsidR="00C92566" w:rsidRPr="00F50707" w:rsidRDefault="00C92566" w:rsidP="00D15C99">
            <w:pPr>
              <w:rPr>
                <w:rFonts w:ascii="Times New Roman" w:hAnsi="Times New Roman"/>
                <w:bCs/>
                <w:i/>
              </w:rPr>
            </w:pPr>
          </w:p>
        </w:tc>
      </w:tr>
      <w:tr w:rsidR="00C92566" w:rsidRPr="00050A59" w:rsidTr="000038BC">
        <w:trPr>
          <w:trHeight w:val="327"/>
        </w:trPr>
        <w:tc>
          <w:tcPr>
            <w:tcW w:w="1229" w:type="dxa"/>
            <w:vMerge/>
          </w:tcPr>
          <w:p w:rsidR="00C92566" w:rsidRPr="00F50707" w:rsidRDefault="00C92566" w:rsidP="00D15C99">
            <w:pPr>
              <w:rPr>
                <w:rFonts w:ascii="Times New Roman" w:hAnsi="Times New Roman"/>
                <w:bCs/>
              </w:rPr>
            </w:pPr>
          </w:p>
        </w:tc>
        <w:tc>
          <w:tcPr>
            <w:tcW w:w="2774" w:type="dxa"/>
          </w:tcPr>
          <w:p w:rsidR="00C92566" w:rsidRPr="00F50707" w:rsidRDefault="00C92566" w:rsidP="00D15C99">
            <w:pPr>
              <w:rPr>
                <w:rFonts w:ascii="Times New Roman" w:hAnsi="Times New Roman"/>
                <w:b/>
              </w:rPr>
            </w:pPr>
            <w:r w:rsidRPr="00F50707">
              <w:rPr>
                <w:rFonts w:ascii="Times New Roman" w:hAnsi="Times New Roman"/>
              </w:rPr>
              <w:t>писать простые связные сообщения на знакомые или интересующие профессиональные темы</w:t>
            </w:r>
          </w:p>
        </w:tc>
        <w:tc>
          <w:tcPr>
            <w:tcW w:w="2865" w:type="dxa"/>
          </w:tcPr>
          <w:p w:rsidR="00C92566" w:rsidRPr="00F50707" w:rsidRDefault="00C92566" w:rsidP="00D15C99">
            <w:pPr>
              <w:suppressAutoHyphens/>
              <w:rPr>
                <w:rFonts w:ascii="Times New Roman" w:hAnsi="Times New Roman"/>
                <w:iCs/>
              </w:rPr>
            </w:pPr>
            <w:r w:rsidRPr="00F50707">
              <w:rPr>
                <w:rFonts w:ascii="Times New Roman" w:hAnsi="Times New Roman"/>
              </w:rPr>
              <w:t>правила чтения текстов профессиональной направленности</w:t>
            </w:r>
          </w:p>
        </w:tc>
        <w:tc>
          <w:tcPr>
            <w:tcW w:w="2986" w:type="dxa"/>
          </w:tcPr>
          <w:p w:rsidR="00C92566" w:rsidRPr="00F50707" w:rsidRDefault="00C92566" w:rsidP="00D15C99">
            <w:pPr>
              <w:rPr>
                <w:rFonts w:ascii="Times New Roman" w:hAnsi="Times New Roman"/>
                <w:bCs/>
                <w:i/>
              </w:rPr>
            </w:pPr>
          </w:p>
        </w:tc>
      </w:tr>
      <w:tr w:rsidR="00C92566" w:rsidRPr="00050A59" w:rsidTr="0026321B">
        <w:trPr>
          <w:trHeight w:val="327"/>
        </w:trPr>
        <w:tc>
          <w:tcPr>
            <w:tcW w:w="1229" w:type="dxa"/>
          </w:tcPr>
          <w:p w:rsidR="00C92566" w:rsidRPr="00F50707" w:rsidRDefault="00C92566" w:rsidP="000038BC">
            <w:pPr>
              <w:rPr>
                <w:rFonts w:ascii="Times New Roman" w:hAnsi="Times New Roman"/>
                <w:bCs/>
              </w:rPr>
            </w:pPr>
            <w:r w:rsidRPr="00F50707">
              <w:rPr>
                <w:rFonts w:ascii="Times New Roman" w:hAnsi="Times New Roman"/>
                <w:bCs/>
              </w:rPr>
              <w:t>ПК 1.1</w:t>
            </w:r>
          </w:p>
        </w:tc>
        <w:tc>
          <w:tcPr>
            <w:tcW w:w="2774" w:type="dxa"/>
          </w:tcPr>
          <w:p w:rsidR="00C92566" w:rsidRPr="00F50707" w:rsidRDefault="00C92566" w:rsidP="00D15C99">
            <w:pPr>
              <w:widowControl w:val="0"/>
              <w:numPr>
                <w:ilvl w:val="0"/>
                <w:numId w:val="15"/>
              </w:numPr>
              <w:autoSpaceDE w:val="0"/>
              <w:autoSpaceDN w:val="0"/>
              <w:adjustRightInd w:val="0"/>
              <w:ind w:left="318" w:hanging="284"/>
              <w:contextualSpacing/>
              <w:rPr>
                <w:rFonts w:ascii="Times New Roman" w:hAnsi="Times New Roman"/>
              </w:rPr>
            </w:pPr>
            <w:r w:rsidRPr="00F50707">
              <w:rPr>
                <w:rFonts w:ascii="Times New Roman" w:hAnsi="Times New Roman"/>
              </w:rPr>
              <w:t>читать электрические и простые электронные схемы,</w:t>
            </w:r>
          </w:p>
          <w:p w:rsidR="00C92566" w:rsidRPr="00F50707" w:rsidRDefault="00C92566" w:rsidP="00D15C99">
            <w:pPr>
              <w:widowControl w:val="0"/>
              <w:numPr>
                <w:ilvl w:val="0"/>
                <w:numId w:val="15"/>
              </w:numPr>
              <w:autoSpaceDE w:val="0"/>
              <w:autoSpaceDN w:val="0"/>
              <w:adjustRightInd w:val="0"/>
              <w:ind w:left="318" w:hanging="284"/>
              <w:contextualSpacing/>
              <w:rPr>
                <w:rFonts w:ascii="Times New Roman" w:hAnsi="Times New Roman"/>
              </w:rPr>
            </w:pPr>
            <w:r w:rsidRPr="00F50707">
              <w:rPr>
                <w:rFonts w:ascii="Times New Roman" w:hAnsi="Times New Roman"/>
              </w:rPr>
              <w:t>обнаруживать неисправности в электроцепях, места дефектов и принимать меры по предотвращению повреждений,</w:t>
            </w:r>
          </w:p>
          <w:p w:rsidR="00C92566" w:rsidRPr="00F50707" w:rsidRDefault="00C92566" w:rsidP="00D15C99">
            <w:pPr>
              <w:widowControl w:val="0"/>
              <w:numPr>
                <w:ilvl w:val="0"/>
                <w:numId w:val="15"/>
              </w:numPr>
              <w:autoSpaceDE w:val="0"/>
              <w:autoSpaceDN w:val="0"/>
              <w:adjustRightInd w:val="0"/>
              <w:ind w:left="318" w:hanging="284"/>
              <w:contextualSpacing/>
              <w:rPr>
                <w:rFonts w:ascii="Times New Roman" w:hAnsi="Times New Roman"/>
              </w:rPr>
            </w:pPr>
            <w:r w:rsidRPr="00F50707">
              <w:rPr>
                <w:rFonts w:ascii="Times New Roman" w:hAnsi="Times New Roman"/>
              </w:rPr>
              <w:t>эксплуатировать электроприводы и системы управления ими,</w:t>
            </w:r>
          </w:p>
          <w:p w:rsidR="00C92566" w:rsidRPr="00F50707" w:rsidRDefault="00C92566" w:rsidP="00D15C99">
            <w:pPr>
              <w:suppressAutoHyphens/>
              <w:rPr>
                <w:rFonts w:ascii="Times New Roman" w:hAnsi="Times New Roman"/>
                <w:iCs/>
              </w:rPr>
            </w:pPr>
            <w:r w:rsidRPr="00F50707">
              <w:rPr>
                <w:rFonts w:ascii="Times New Roman" w:hAnsi="Times New Roman"/>
              </w:rPr>
              <w:t>эксплуатировать электрические преобразователи, генераторы и их системы управления..</w:t>
            </w:r>
          </w:p>
        </w:tc>
        <w:tc>
          <w:tcPr>
            <w:tcW w:w="2865" w:type="dxa"/>
          </w:tcPr>
          <w:p w:rsidR="00C92566" w:rsidRPr="00F50707" w:rsidRDefault="00C92566" w:rsidP="000038BC">
            <w:pPr>
              <w:widowControl w:val="0"/>
              <w:autoSpaceDE w:val="0"/>
              <w:autoSpaceDN w:val="0"/>
              <w:adjustRightInd w:val="0"/>
              <w:ind w:left="360"/>
              <w:contextualSpacing/>
              <w:jc w:val="both"/>
              <w:rPr>
                <w:rFonts w:ascii="Times New Roman" w:hAnsi="Times New Roman"/>
              </w:rPr>
            </w:pPr>
            <w:r w:rsidRPr="00F50707">
              <w:rPr>
                <w:rFonts w:ascii="Times New Roman" w:hAnsi="Times New Roman"/>
              </w:rPr>
              <w:t>устройство и принципы действия электрических машин и электрооборудования;</w:t>
            </w:r>
          </w:p>
          <w:p w:rsidR="00C92566" w:rsidRPr="00F50707" w:rsidRDefault="00C92566" w:rsidP="000038BC">
            <w:pPr>
              <w:widowControl w:val="0"/>
              <w:numPr>
                <w:ilvl w:val="0"/>
                <w:numId w:val="15"/>
              </w:numPr>
              <w:autoSpaceDE w:val="0"/>
              <w:autoSpaceDN w:val="0"/>
              <w:adjustRightInd w:val="0"/>
              <w:ind w:left="318" w:hanging="284"/>
              <w:contextualSpacing/>
              <w:jc w:val="both"/>
              <w:rPr>
                <w:rFonts w:ascii="Times New Roman" w:hAnsi="Times New Roman"/>
              </w:rPr>
            </w:pPr>
            <w:r w:rsidRPr="00F50707">
              <w:rPr>
                <w:rFonts w:ascii="Times New Roman" w:hAnsi="Times New Roman"/>
              </w:rPr>
              <w:t>методика технического обслуживания и ремонта электрооборудования, способы обнаружения неисправностей,</w:t>
            </w:r>
          </w:p>
          <w:p w:rsidR="00C92566" w:rsidRPr="00F50707" w:rsidRDefault="00C92566" w:rsidP="000038BC">
            <w:pPr>
              <w:ind w:left="318"/>
              <w:jc w:val="both"/>
              <w:rPr>
                <w:rFonts w:ascii="Times New Roman" w:hAnsi="Times New Roman"/>
                <w:bCs/>
                <w:i/>
              </w:rPr>
            </w:pPr>
            <w:r w:rsidRPr="00F50707">
              <w:rPr>
                <w:rFonts w:ascii="Times New Roman" w:hAnsi="Times New Roman"/>
              </w:rPr>
              <w:t>-основы монтажа электрооборудования.</w:t>
            </w:r>
          </w:p>
        </w:tc>
        <w:tc>
          <w:tcPr>
            <w:tcW w:w="2986" w:type="dxa"/>
          </w:tcPr>
          <w:p w:rsidR="00C92566" w:rsidRPr="00F50707" w:rsidRDefault="00C92566" w:rsidP="000038BC">
            <w:pPr>
              <w:widowControl w:val="0"/>
              <w:numPr>
                <w:ilvl w:val="0"/>
                <w:numId w:val="15"/>
              </w:numPr>
              <w:autoSpaceDE w:val="0"/>
              <w:autoSpaceDN w:val="0"/>
              <w:adjustRightInd w:val="0"/>
              <w:ind w:left="318" w:hanging="284"/>
              <w:contextualSpacing/>
              <w:rPr>
                <w:rFonts w:ascii="Times New Roman" w:hAnsi="Times New Roman"/>
                <w:b/>
              </w:rPr>
            </w:pPr>
            <w:r w:rsidRPr="00F50707">
              <w:rPr>
                <w:rFonts w:ascii="Times New Roman" w:hAnsi="Times New Roman"/>
              </w:rPr>
              <w:t>технического обслуживания и ремонта электрических систем, распределительных щитов, электромоторов, генераторов, а также электросистем и оборудования постоянного и переменного тока.</w:t>
            </w:r>
          </w:p>
        </w:tc>
      </w:tr>
      <w:tr w:rsidR="00C92566" w:rsidRPr="00050A59" w:rsidTr="000038BC">
        <w:trPr>
          <w:trHeight w:val="327"/>
        </w:trPr>
        <w:tc>
          <w:tcPr>
            <w:tcW w:w="1229" w:type="dxa"/>
          </w:tcPr>
          <w:p w:rsidR="00C92566" w:rsidRPr="00F50707" w:rsidRDefault="00C92566" w:rsidP="000038BC">
            <w:pPr>
              <w:rPr>
                <w:rFonts w:ascii="Times New Roman" w:hAnsi="Times New Roman"/>
                <w:bCs/>
              </w:rPr>
            </w:pPr>
            <w:r w:rsidRPr="00F50707">
              <w:rPr>
                <w:rFonts w:ascii="Times New Roman" w:hAnsi="Times New Roman"/>
                <w:bCs/>
              </w:rPr>
              <w:t>ПК 1.2</w:t>
            </w:r>
          </w:p>
        </w:tc>
        <w:tc>
          <w:tcPr>
            <w:tcW w:w="2774" w:type="dxa"/>
          </w:tcPr>
          <w:p w:rsidR="00C92566" w:rsidRPr="00F50707" w:rsidRDefault="00C92566" w:rsidP="0026321B">
            <w:pPr>
              <w:widowControl w:val="0"/>
              <w:numPr>
                <w:ilvl w:val="0"/>
                <w:numId w:val="15"/>
              </w:numPr>
              <w:autoSpaceDE w:val="0"/>
              <w:autoSpaceDN w:val="0"/>
              <w:adjustRightInd w:val="0"/>
              <w:ind w:left="318" w:hanging="284"/>
              <w:contextualSpacing/>
              <w:rPr>
                <w:rFonts w:ascii="Times New Roman" w:hAnsi="Times New Roman"/>
              </w:rPr>
            </w:pPr>
            <w:r w:rsidRPr="00F50707">
              <w:rPr>
                <w:rFonts w:ascii="Times New Roman" w:hAnsi="Times New Roman"/>
              </w:rPr>
              <w:t>читать электрические и простые электронные схемы,</w:t>
            </w:r>
          </w:p>
          <w:p w:rsidR="00C92566" w:rsidRPr="00F50707" w:rsidRDefault="00C92566" w:rsidP="0026321B">
            <w:pPr>
              <w:widowControl w:val="0"/>
              <w:numPr>
                <w:ilvl w:val="0"/>
                <w:numId w:val="15"/>
              </w:numPr>
              <w:autoSpaceDE w:val="0"/>
              <w:autoSpaceDN w:val="0"/>
              <w:adjustRightInd w:val="0"/>
              <w:ind w:left="318" w:hanging="284"/>
              <w:contextualSpacing/>
              <w:rPr>
                <w:rFonts w:ascii="Times New Roman" w:hAnsi="Times New Roman"/>
              </w:rPr>
            </w:pPr>
            <w:r w:rsidRPr="00F50707">
              <w:rPr>
                <w:rFonts w:ascii="Times New Roman" w:hAnsi="Times New Roman"/>
              </w:rPr>
              <w:t>обнаруживать неисправности в электроцепях, места дефектов и принимать меры по предотвращению повреждений,</w:t>
            </w:r>
          </w:p>
          <w:p w:rsidR="00C92566" w:rsidRPr="00F50707" w:rsidRDefault="00C92566" w:rsidP="0026321B">
            <w:pPr>
              <w:widowControl w:val="0"/>
              <w:numPr>
                <w:ilvl w:val="0"/>
                <w:numId w:val="15"/>
              </w:numPr>
              <w:autoSpaceDE w:val="0"/>
              <w:autoSpaceDN w:val="0"/>
              <w:adjustRightInd w:val="0"/>
              <w:ind w:left="318" w:hanging="284"/>
              <w:contextualSpacing/>
              <w:rPr>
                <w:rFonts w:ascii="Times New Roman" w:hAnsi="Times New Roman"/>
              </w:rPr>
            </w:pPr>
            <w:r w:rsidRPr="00F50707">
              <w:rPr>
                <w:rFonts w:ascii="Times New Roman" w:hAnsi="Times New Roman"/>
              </w:rPr>
              <w:t>эксплуатировать электроприводы и системы управления ими,</w:t>
            </w:r>
          </w:p>
          <w:p w:rsidR="00C92566" w:rsidRPr="00F50707" w:rsidRDefault="00C92566" w:rsidP="0026321B">
            <w:pPr>
              <w:suppressAutoHyphens/>
              <w:rPr>
                <w:rFonts w:ascii="Times New Roman" w:hAnsi="Times New Roman"/>
                <w:iCs/>
              </w:rPr>
            </w:pPr>
            <w:r w:rsidRPr="00F50707">
              <w:rPr>
                <w:rFonts w:ascii="Times New Roman" w:hAnsi="Times New Roman"/>
              </w:rPr>
              <w:t>эксплуатировать электрические преобразователи, генераторы и их системы управления.</w:t>
            </w:r>
          </w:p>
        </w:tc>
        <w:tc>
          <w:tcPr>
            <w:tcW w:w="2865" w:type="dxa"/>
          </w:tcPr>
          <w:p w:rsidR="00C92566" w:rsidRPr="00F50707" w:rsidRDefault="00C92566" w:rsidP="0026321B">
            <w:pPr>
              <w:widowControl w:val="0"/>
              <w:numPr>
                <w:ilvl w:val="0"/>
                <w:numId w:val="15"/>
              </w:numPr>
              <w:autoSpaceDE w:val="0"/>
              <w:autoSpaceDN w:val="0"/>
              <w:adjustRightInd w:val="0"/>
              <w:ind w:left="318" w:hanging="284"/>
              <w:contextualSpacing/>
              <w:rPr>
                <w:rFonts w:ascii="Times New Roman" w:hAnsi="Times New Roman"/>
              </w:rPr>
            </w:pPr>
            <w:r w:rsidRPr="00F50707">
              <w:rPr>
                <w:rFonts w:ascii="Times New Roman" w:hAnsi="Times New Roman"/>
              </w:rPr>
              <w:t>устройство и принципы действия электрических машин и электрооборудования;</w:t>
            </w:r>
          </w:p>
          <w:p w:rsidR="00C92566" w:rsidRPr="00F50707" w:rsidRDefault="00C92566" w:rsidP="0026321B">
            <w:pPr>
              <w:rPr>
                <w:rFonts w:ascii="Times New Roman" w:hAnsi="Times New Roman"/>
                <w:bCs/>
                <w:i/>
              </w:rPr>
            </w:pPr>
            <w:r w:rsidRPr="00F50707">
              <w:rPr>
                <w:rFonts w:ascii="Times New Roman" w:hAnsi="Times New Roman"/>
              </w:rPr>
              <w:t>методика технического обслуживания и ремонта электрооборудования, способы обнаружения неисправностей..</w:t>
            </w:r>
          </w:p>
        </w:tc>
        <w:tc>
          <w:tcPr>
            <w:tcW w:w="2986" w:type="dxa"/>
          </w:tcPr>
          <w:p w:rsidR="00C92566" w:rsidRPr="00F50707" w:rsidRDefault="00C92566" w:rsidP="000038BC">
            <w:pPr>
              <w:widowControl w:val="0"/>
              <w:numPr>
                <w:ilvl w:val="0"/>
                <w:numId w:val="15"/>
              </w:numPr>
              <w:autoSpaceDE w:val="0"/>
              <w:autoSpaceDN w:val="0"/>
              <w:adjustRightInd w:val="0"/>
              <w:ind w:left="318" w:hanging="284"/>
              <w:contextualSpacing/>
              <w:rPr>
                <w:rFonts w:ascii="Times New Roman" w:hAnsi="Times New Roman"/>
                <w:b/>
              </w:rPr>
            </w:pPr>
            <w:r w:rsidRPr="00F50707">
              <w:rPr>
                <w:rFonts w:ascii="Times New Roman" w:hAnsi="Times New Roman"/>
              </w:rPr>
              <w:t>проведения диагностики и профилактических испытаний электрооборудования</w:t>
            </w:r>
          </w:p>
        </w:tc>
      </w:tr>
      <w:tr w:rsidR="00C92566" w:rsidRPr="00050A59" w:rsidTr="000038BC">
        <w:trPr>
          <w:trHeight w:val="327"/>
        </w:trPr>
        <w:tc>
          <w:tcPr>
            <w:tcW w:w="1229" w:type="dxa"/>
          </w:tcPr>
          <w:p w:rsidR="00C92566" w:rsidRPr="00F50707" w:rsidRDefault="00C92566" w:rsidP="000038BC">
            <w:pPr>
              <w:rPr>
                <w:rFonts w:ascii="Times New Roman" w:hAnsi="Times New Roman"/>
                <w:bCs/>
              </w:rPr>
            </w:pPr>
            <w:r w:rsidRPr="00F50707">
              <w:rPr>
                <w:rFonts w:ascii="Times New Roman" w:hAnsi="Times New Roman"/>
                <w:bCs/>
              </w:rPr>
              <w:t>ПК 1.3</w:t>
            </w:r>
          </w:p>
        </w:tc>
        <w:tc>
          <w:tcPr>
            <w:tcW w:w="2774" w:type="dxa"/>
          </w:tcPr>
          <w:p w:rsidR="00C92566" w:rsidRPr="00F50707" w:rsidRDefault="00C92566" w:rsidP="0026321B">
            <w:pPr>
              <w:widowControl w:val="0"/>
              <w:numPr>
                <w:ilvl w:val="0"/>
                <w:numId w:val="15"/>
              </w:numPr>
              <w:autoSpaceDE w:val="0"/>
              <w:autoSpaceDN w:val="0"/>
              <w:adjustRightInd w:val="0"/>
              <w:ind w:left="318" w:hanging="284"/>
              <w:contextualSpacing/>
              <w:rPr>
                <w:rFonts w:ascii="Times New Roman" w:hAnsi="Times New Roman"/>
              </w:rPr>
            </w:pPr>
            <w:r w:rsidRPr="00F50707">
              <w:rPr>
                <w:rFonts w:ascii="Times New Roman" w:hAnsi="Times New Roman"/>
              </w:rPr>
              <w:t>читать электрические и простые электронные схемы,</w:t>
            </w:r>
          </w:p>
          <w:p w:rsidR="00C92566" w:rsidRPr="00F50707" w:rsidRDefault="00C92566" w:rsidP="0026321B">
            <w:pPr>
              <w:widowControl w:val="0"/>
              <w:numPr>
                <w:ilvl w:val="0"/>
                <w:numId w:val="15"/>
              </w:numPr>
              <w:autoSpaceDE w:val="0"/>
              <w:autoSpaceDN w:val="0"/>
              <w:adjustRightInd w:val="0"/>
              <w:ind w:left="318" w:hanging="284"/>
              <w:contextualSpacing/>
              <w:rPr>
                <w:rFonts w:ascii="Times New Roman" w:hAnsi="Times New Roman"/>
              </w:rPr>
            </w:pPr>
            <w:r w:rsidRPr="00F50707">
              <w:rPr>
                <w:rFonts w:ascii="Times New Roman" w:hAnsi="Times New Roman"/>
              </w:rPr>
              <w:t>обнаруживать неисправности в электроцепях, места дефектов и принимать меры по предотвращению повреждений,</w:t>
            </w:r>
          </w:p>
          <w:p w:rsidR="00C92566" w:rsidRPr="00F50707" w:rsidRDefault="00C92566" w:rsidP="0026321B">
            <w:pPr>
              <w:widowControl w:val="0"/>
              <w:numPr>
                <w:ilvl w:val="0"/>
                <w:numId w:val="15"/>
              </w:numPr>
              <w:autoSpaceDE w:val="0"/>
              <w:autoSpaceDN w:val="0"/>
              <w:adjustRightInd w:val="0"/>
              <w:ind w:left="318" w:hanging="284"/>
              <w:contextualSpacing/>
              <w:rPr>
                <w:rFonts w:ascii="Times New Roman" w:hAnsi="Times New Roman"/>
              </w:rPr>
            </w:pPr>
            <w:r w:rsidRPr="00F50707">
              <w:rPr>
                <w:rFonts w:ascii="Times New Roman" w:hAnsi="Times New Roman"/>
              </w:rPr>
              <w:t xml:space="preserve">эксплуатировать электроприводы и системы управления </w:t>
            </w:r>
            <w:r w:rsidRPr="00F50707">
              <w:rPr>
                <w:rFonts w:ascii="Times New Roman" w:hAnsi="Times New Roman"/>
              </w:rPr>
              <w:lastRenderedPageBreak/>
              <w:t>ими,</w:t>
            </w:r>
          </w:p>
          <w:p w:rsidR="00C92566" w:rsidRPr="00F50707" w:rsidRDefault="00C92566" w:rsidP="0026321B">
            <w:pPr>
              <w:suppressAutoHyphens/>
              <w:rPr>
                <w:rFonts w:ascii="Times New Roman" w:hAnsi="Times New Roman"/>
                <w:iCs/>
              </w:rPr>
            </w:pPr>
            <w:r w:rsidRPr="00F50707">
              <w:rPr>
                <w:rFonts w:ascii="Times New Roman" w:hAnsi="Times New Roman"/>
              </w:rPr>
              <w:t>эксплуатировать электрические преобразователи, генераторы и их системы управления.</w:t>
            </w:r>
          </w:p>
        </w:tc>
        <w:tc>
          <w:tcPr>
            <w:tcW w:w="2865" w:type="dxa"/>
          </w:tcPr>
          <w:p w:rsidR="00C92566" w:rsidRPr="00F50707" w:rsidRDefault="00C92566" w:rsidP="0026321B">
            <w:pPr>
              <w:widowControl w:val="0"/>
              <w:numPr>
                <w:ilvl w:val="0"/>
                <w:numId w:val="15"/>
              </w:numPr>
              <w:autoSpaceDE w:val="0"/>
              <w:autoSpaceDN w:val="0"/>
              <w:adjustRightInd w:val="0"/>
              <w:ind w:left="318" w:hanging="284"/>
              <w:contextualSpacing/>
              <w:rPr>
                <w:rFonts w:ascii="Times New Roman" w:hAnsi="Times New Roman"/>
              </w:rPr>
            </w:pPr>
            <w:r w:rsidRPr="00F50707">
              <w:rPr>
                <w:rFonts w:ascii="Times New Roman" w:hAnsi="Times New Roman"/>
              </w:rPr>
              <w:lastRenderedPageBreak/>
              <w:t>устройство и принципы действия электрических машин и электрооборудования;</w:t>
            </w:r>
          </w:p>
          <w:p w:rsidR="00C92566" w:rsidRPr="00F50707" w:rsidRDefault="00C92566" w:rsidP="0026321B">
            <w:pPr>
              <w:rPr>
                <w:rFonts w:ascii="Times New Roman" w:hAnsi="Times New Roman"/>
                <w:bCs/>
                <w:i/>
              </w:rPr>
            </w:pPr>
            <w:r w:rsidRPr="00F50707">
              <w:rPr>
                <w:rFonts w:ascii="Times New Roman" w:hAnsi="Times New Roman"/>
              </w:rPr>
              <w:t>методика технического обслуживания и ремонта электрооборудования, способы обнаружения неисправностей.</w:t>
            </w:r>
          </w:p>
        </w:tc>
        <w:tc>
          <w:tcPr>
            <w:tcW w:w="2986" w:type="dxa"/>
          </w:tcPr>
          <w:p w:rsidR="00C92566" w:rsidRPr="00F50707" w:rsidRDefault="00C92566" w:rsidP="000038BC">
            <w:pPr>
              <w:rPr>
                <w:rFonts w:ascii="Times New Roman" w:hAnsi="Times New Roman"/>
              </w:rPr>
            </w:pPr>
            <w:r w:rsidRPr="00F50707">
              <w:rPr>
                <w:rFonts w:ascii="Times New Roman" w:hAnsi="Times New Roman"/>
              </w:rPr>
              <w:t>осуществления оценки производственно-технических показателей работы электрооборудования.</w:t>
            </w:r>
          </w:p>
        </w:tc>
      </w:tr>
      <w:tr w:rsidR="00C92566" w:rsidRPr="00050A59" w:rsidTr="000038BC">
        <w:trPr>
          <w:trHeight w:val="327"/>
        </w:trPr>
        <w:tc>
          <w:tcPr>
            <w:tcW w:w="1229" w:type="dxa"/>
          </w:tcPr>
          <w:p w:rsidR="00C92566" w:rsidRPr="00F50707" w:rsidRDefault="00C92566" w:rsidP="0070055E">
            <w:pPr>
              <w:rPr>
                <w:rFonts w:ascii="Times New Roman" w:hAnsi="Times New Roman"/>
              </w:rPr>
            </w:pPr>
            <w:r w:rsidRPr="00F50707">
              <w:rPr>
                <w:rFonts w:ascii="Times New Roman" w:hAnsi="Times New Roman"/>
                <w:bCs/>
              </w:rPr>
              <w:lastRenderedPageBreak/>
              <w:t>ПК 3.1</w:t>
            </w:r>
          </w:p>
        </w:tc>
        <w:tc>
          <w:tcPr>
            <w:tcW w:w="2774" w:type="dxa"/>
          </w:tcPr>
          <w:p w:rsidR="00C92566" w:rsidRPr="00F50707" w:rsidRDefault="00C92566" w:rsidP="00257067">
            <w:pPr>
              <w:widowControl w:val="0"/>
              <w:numPr>
                <w:ilvl w:val="0"/>
                <w:numId w:val="16"/>
              </w:numPr>
              <w:autoSpaceDE w:val="0"/>
              <w:autoSpaceDN w:val="0"/>
              <w:adjustRightInd w:val="0"/>
              <w:ind w:left="318" w:hanging="283"/>
              <w:contextualSpacing/>
              <w:rPr>
                <w:rFonts w:ascii="Times New Roman" w:hAnsi="Times New Roman"/>
              </w:rPr>
            </w:pPr>
            <w:r w:rsidRPr="00F50707">
              <w:rPr>
                <w:rFonts w:ascii="Times New Roman" w:hAnsi="Times New Roman"/>
              </w:rPr>
              <w:t>оценивать производственно-технических показателей работы энергоустановок в штатном и аварийном режимах,</w:t>
            </w:r>
          </w:p>
          <w:p w:rsidR="00C92566" w:rsidRPr="00F50707" w:rsidRDefault="00C92566" w:rsidP="00257067">
            <w:pPr>
              <w:suppressAutoHyphens/>
              <w:rPr>
                <w:rFonts w:ascii="Times New Roman" w:hAnsi="Times New Roman"/>
                <w:iCs/>
              </w:rPr>
            </w:pPr>
            <w:r w:rsidRPr="00F50707">
              <w:rPr>
                <w:rFonts w:ascii="Times New Roman" w:hAnsi="Times New Roman"/>
              </w:rPr>
              <w:t>проводить визуальное наблюдение, инструментальное обследование и испытание энергоустановок, оценивать их техническое состояние.</w:t>
            </w:r>
          </w:p>
        </w:tc>
        <w:tc>
          <w:tcPr>
            <w:tcW w:w="2865" w:type="dxa"/>
          </w:tcPr>
          <w:p w:rsidR="00C92566" w:rsidRPr="00F50707" w:rsidRDefault="00C92566" w:rsidP="00257067">
            <w:pPr>
              <w:widowControl w:val="0"/>
              <w:numPr>
                <w:ilvl w:val="0"/>
                <w:numId w:val="16"/>
              </w:numPr>
              <w:autoSpaceDE w:val="0"/>
              <w:autoSpaceDN w:val="0"/>
              <w:adjustRightInd w:val="0"/>
              <w:ind w:left="318" w:hanging="283"/>
              <w:contextualSpacing/>
              <w:rPr>
                <w:rFonts w:ascii="Times New Roman" w:hAnsi="Times New Roman"/>
              </w:rPr>
            </w:pPr>
            <w:r w:rsidRPr="00F50707">
              <w:rPr>
                <w:rFonts w:ascii="Times New Roman" w:hAnsi="Times New Roman"/>
              </w:rPr>
              <w:t>документы, регламентирующие деятельность по эксплуатации энергоустановок,</w:t>
            </w:r>
          </w:p>
          <w:p w:rsidR="00C92566" w:rsidRPr="00F50707" w:rsidRDefault="00C92566" w:rsidP="00257067">
            <w:pPr>
              <w:widowControl w:val="0"/>
              <w:numPr>
                <w:ilvl w:val="0"/>
                <w:numId w:val="16"/>
              </w:numPr>
              <w:autoSpaceDE w:val="0"/>
              <w:autoSpaceDN w:val="0"/>
              <w:adjustRightInd w:val="0"/>
              <w:ind w:left="318" w:hanging="283"/>
              <w:contextualSpacing/>
              <w:rPr>
                <w:rFonts w:ascii="Times New Roman" w:hAnsi="Times New Roman"/>
              </w:rPr>
            </w:pPr>
            <w:r w:rsidRPr="00F50707">
              <w:rPr>
                <w:rFonts w:ascii="Times New Roman" w:hAnsi="Times New Roman"/>
              </w:rPr>
              <w:t>правила эксплуатации электротехнических установок,</w:t>
            </w:r>
          </w:p>
          <w:p w:rsidR="00C92566" w:rsidRPr="00F50707" w:rsidRDefault="00C92566" w:rsidP="00257067">
            <w:pPr>
              <w:rPr>
                <w:rFonts w:ascii="Times New Roman" w:hAnsi="Times New Roman"/>
                <w:bCs/>
                <w:i/>
              </w:rPr>
            </w:pPr>
            <w:r w:rsidRPr="00F50707">
              <w:rPr>
                <w:rFonts w:ascii="Times New Roman" w:hAnsi="Times New Roman"/>
              </w:rPr>
              <w:t>технологии производства работ по техническому обслуживанию и ремонту энергоустановок.</w:t>
            </w:r>
          </w:p>
        </w:tc>
        <w:tc>
          <w:tcPr>
            <w:tcW w:w="2986" w:type="dxa"/>
          </w:tcPr>
          <w:p w:rsidR="00C92566" w:rsidRPr="00F50707" w:rsidRDefault="00C92566" w:rsidP="0070055E">
            <w:pPr>
              <w:rPr>
                <w:rFonts w:ascii="Times New Roman" w:hAnsi="Times New Roman"/>
                <w:bCs/>
                <w:i/>
              </w:rPr>
            </w:pPr>
            <w:r w:rsidRPr="00F50707">
              <w:rPr>
                <w:rFonts w:ascii="Times New Roman" w:hAnsi="Times New Roman"/>
              </w:rPr>
              <w:t>проведения проверки технического состояния электрооборудования энергоустановок для выявления нарушений и дефектов в их работе.</w:t>
            </w:r>
          </w:p>
        </w:tc>
      </w:tr>
      <w:tr w:rsidR="00C92566" w:rsidRPr="00050A59" w:rsidTr="000038BC">
        <w:trPr>
          <w:trHeight w:val="327"/>
        </w:trPr>
        <w:tc>
          <w:tcPr>
            <w:tcW w:w="1229" w:type="dxa"/>
          </w:tcPr>
          <w:p w:rsidR="00C92566" w:rsidRPr="00F50707" w:rsidRDefault="00C92566" w:rsidP="0070055E">
            <w:pPr>
              <w:rPr>
                <w:rFonts w:ascii="Times New Roman" w:hAnsi="Times New Roman"/>
              </w:rPr>
            </w:pPr>
            <w:r w:rsidRPr="00F50707">
              <w:rPr>
                <w:rFonts w:ascii="Times New Roman" w:hAnsi="Times New Roman"/>
                <w:bCs/>
              </w:rPr>
              <w:t>ПК 3.2</w:t>
            </w:r>
          </w:p>
        </w:tc>
        <w:tc>
          <w:tcPr>
            <w:tcW w:w="2774" w:type="dxa"/>
          </w:tcPr>
          <w:p w:rsidR="00C92566" w:rsidRPr="00F50707" w:rsidRDefault="00C92566" w:rsidP="00257067">
            <w:pPr>
              <w:widowControl w:val="0"/>
              <w:numPr>
                <w:ilvl w:val="0"/>
                <w:numId w:val="16"/>
              </w:numPr>
              <w:autoSpaceDE w:val="0"/>
              <w:autoSpaceDN w:val="0"/>
              <w:adjustRightInd w:val="0"/>
              <w:ind w:left="318" w:hanging="283"/>
              <w:contextualSpacing/>
              <w:rPr>
                <w:rFonts w:ascii="Times New Roman" w:hAnsi="Times New Roman"/>
              </w:rPr>
            </w:pPr>
            <w:r w:rsidRPr="00F50707">
              <w:rPr>
                <w:rFonts w:ascii="Times New Roman" w:hAnsi="Times New Roman"/>
              </w:rPr>
              <w:t>пользоваться технической и технологической документацией при проведении работ по техническому обслуживанию и ремонту электрооборудования энергоустановок,</w:t>
            </w:r>
          </w:p>
          <w:p w:rsidR="00C92566" w:rsidRPr="00F50707" w:rsidRDefault="00C92566" w:rsidP="00257067">
            <w:pPr>
              <w:suppressAutoHyphens/>
              <w:rPr>
                <w:rFonts w:ascii="Times New Roman" w:hAnsi="Times New Roman"/>
                <w:iCs/>
              </w:rPr>
            </w:pPr>
            <w:r w:rsidRPr="00F50707">
              <w:rPr>
                <w:rFonts w:ascii="Times New Roman" w:hAnsi="Times New Roman"/>
              </w:rPr>
              <w:t>проводить работы по техническому обслуживанию и ремонту электрооборудования энергоустановок.</w:t>
            </w:r>
          </w:p>
        </w:tc>
        <w:tc>
          <w:tcPr>
            <w:tcW w:w="2865" w:type="dxa"/>
          </w:tcPr>
          <w:p w:rsidR="00C92566" w:rsidRPr="00F50707" w:rsidRDefault="00C92566" w:rsidP="00257067">
            <w:pPr>
              <w:widowControl w:val="0"/>
              <w:numPr>
                <w:ilvl w:val="0"/>
                <w:numId w:val="16"/>
              </w:numPr>
              <w:autoSpaceDE w:val="0"/>
              <w:autoSpaceDN w:val="0"/>
              <w:adjustRightInd w:val="0"/>
              <w:ind w:left="318" w:hanging="283"/>
              <w:contextualSpacing/>
              <w:rPr>
                <w:rFonts w:ascii="Times New Roman" w:hAnsi="Times New Roman"/>
              </w:rPr>
            </w:pPr>
            <w:r w:rsidRPr="00F50707">
              <w:rPr>
                <w:rFonts w:ascii="Times New Roman" w:hAnsi="Times New Roman"/>
              </w:rPr>
              <w:t>документы, регламентирующие деятельность по эксплуатации энергоустановок,</w:t>
            </w:r>
          </w:p>
          <w:p w:rsidR="00C92566" w:rsidRPr="00F50707" w:rsidRDefault="00C92566" w:rsidP="00257067">
            <w:pPr>
              <w:widowControl w:val="0"/>
              <w:numPr>
                <w:ilvl w:val="0"/>
                <w:numId w:val="16"/>
              </w:numPr>
              <w:autoSpaceDE w:val="0"/>
              <w:autoSpaceDN w:val="0"/>
              <w:adjustRightInd w:val="0"/>
              <w:ind w:left="318" w:hanging="283"/>
              <w:contextualSpacing/>
              <w:rPr>
                <w:rFonts w:ascii="Times New Roman" w:hAnsi="Times New Roman"/>
              </w:rPr>
            </w:pPr>
            <w:r w:rsidRPr="00F50707">
              <w:rPr>
                <w:rFonts w:ascii="Times New Roman" w:hAnsi="Times New Roman"/>
              </w:rPr>
              <w:t>правила эксплуатации электротехнических установок,</w:t>
            </w:r>
          </w:p>
          <w:p w:rsidR="00C92566" w:rsidRPr="00F50707" w:rsidRDefault="00C92566" w:rsidP="00257067">
            <w:pPr>
              <w:rPr>
                <w:rFonts w:ascii="Times New Roman" w:hAnsi="Times New Roman"/>
                <w:bCs/>
                <w:i/>
              </w:rPr>
            </w:pPr>
            <w:r w:rsidRPr="00F50707">
              <w:rPr>
                <w:rFonts w:ascii="Times New Roman" w:hAnsi="Times New Roman"/>
              </w:rPr>
              <w:t>технологии производства работ по техническому обслуживанию и ремонту энергоустановок.</w:t>
            </w:r>
          </w:p>
        </w:tc>
        <w:tc>
          <w:tcPr>
            <w:tcW w:w="2986" w:type="dxa"/>
          </w:tcPr>
          <w:p w:rsidR="00C92566" w:rsidRPr="00F50707" w:rsidRDefault="00C92566" w:rsidP="0070055E">
            <w:pPr>
              <w:rPr>
                <w:rFonts w:ascii="Times New Roman" w:hAnsi="Times New Roman"/>
                <w:bCs/>
                <w:i/>
              </w:rPr>
            </w:pPr>
            <w:r w:rsidRPr="00F50707">
              <w:rPr>
                <w:rFonts w:ascii="Times New Roman" w:hAnsi="Times New Roman"/>
              </w:rPr>
              <w:t>выполнения работ по техническому обслуживанию и ремонту электрооборудования энергоустановок в соответствии с требованиями технической, технологической и эксплуатационной документации.</w:t>
            </w:r>
          </w:p>
        </w:tc>
      </w:tr>
      <w:tr w:rsidR="00C92566" w:rsidRPr="00050A59" w:rsidTr="000038BC">
        <w:trPr>
          <w:trHeight w:val="327"/>
        </w:trPr>
        <w:tc>
          <w:tcPr>
            <w:tcW w:w="1229" w:type="dxa"/>
          </w:tcPr>
          <w:p w:rsidR="00C92566" w:rsidRPr="00F50707" w:rsidRDefault="00C92566" w:rsidP="0070055E">
            <w:pPr>
              <w:rPr>
                <w:rFonts w:ascii="Times New Roman" w:hAnsi="Times New Roman"/>
              </w:rPr>
            </w:pPr>
            <w:r w:rsidRPr="00F50707">
              <w:rPr>
                <w:rFonts w:ascii="Times New Roman" w:hAnsi="Times New Roman"/>
                <w:bCs/>
              </w:rPr>
              <w:t>ПК 4.1</w:t>
            </w:r>
          </w:p>
        </w:tc>
        <w:tc>
          <w:tcPr>
            <w:tcW w:w="2774" w:type="dxa"/>
          </w:tcPr>
          <w:p w:rsidR="00C92566" w:rsidRPr="00F50707" w:rsidRDefault="00C92566" w:rsidP="00F158CA">
            <w:pPr>
              <w:ind w:left="294" w:hanging="142"/>
              <w:rPr>
                <w:rFonts w:ascii="Times New Roman" w:hAnsi="Times New Roman"/>
              </w:rPr>
            </w:pPr>
            <w:r w:rsidRPr="00F50707">
              <w:rPr>
                <w:rFonts w:ascii="Times New Roman" w:hAnsi="Times New Roman"/>
              </w:rPr>
              <w:t>- составлять схемы монтажных работ;</w:t>
            </w:r>
          </w:p>
          <w:p w:rsidR="00C92566" w:rsidRPr="00F50707" w:rsidRDefault="00C92566" w:rsidP="00F158CA">
            <w:pPr>
              <w:ind w:left="294" w:hanging="142"/>
              <w:rPr>
                <w:rFonts w:ascii="Times New Roman" w:hAnsi="Times New Roman"/>
              </w:rPr>
            </w:pPr>
            <w:r w:rsidRPr="00F50707">
              <w:rPr>
                <w:rFonts w:ascii="Times New Roman" w:hAnsi="Times New Roman"/>
              </w:rPr>
              <w:t>- организовывать пусконаладочные работы электрического оборудования;</w:t>
            </w:r>
          </w:p>
          <w:p w:rsidR="00C92566" w:rsidRPr="00F50707" w:rsidRDefault="00C92566" w:rsidP="00F158CA">
            <w:pPr>
              <w:ind w:left="294" w:hanging="142"/>
              <w:rPr>
                <w:rFonts w:ascii="Times New Roman" w:hAnsi="Times New Roman"/>
              </w:rPr>
            </w:pPr>
            <w:r w:rsidRPr="00F50707">
              <w:rPr>
                <w:rFonts w:ascii="Times New Roman" w:hAnsi="Times New Roman"/>
              </w:rPr>
              <w:t>- выполнять работы по устройству сложных и скрытых электропроводок; производить ремонт и монтаж схем люминесцентного освещения, взрывобезопасной арматуры;</w:t>
            </w:r>
          </w:p>
          <w:p w:rsidR="00C92566" w:rsidRPr="00F50707" w:rsidRDefault="00C92566" w:rsidP="00F158CA">
            <w:pPr>
              <w:ind w:left="294" w:hanging="142"/>
              <w:rPr>
                <w:rFonts w:ascii="Times New Roman" w:hAnsi="Times New Roman"/>
              </w:rPr>
            </w:pPr>
            <w:r w:rsidRPr="00F50707">
              <w:rPr>
                <w:rFonts w:ascii="Times New Roman" w:hAnsi="Times New Roman"/>
              </w:rPr>
              <w:t xml:space="preserve">- выполнять работы по снятию и установке, разборке, ремонту и сборке простых электрических аппаратов и аппаратов </w:t>
            </w:r>
            <w:r w:rsidRPr="00F50707">
              <w:rPr>
                <w:rFonts w:ascii="Times New Roman" w:hAnsi="Times New Roman"/>
              </w:rPr>
              <w:lastRenderedPageBreak/>
              <w:t>группы средней сложности напряжением до 1000 В;</w:t>
            </w:r>
          </w:p>
          <w:p w:rsidR="00C92566" w:rsidRPr="00F50707" w:rsidRDefault="00C92566" w:rsidP="00F158CA">
            <w:pPr>
              <w:suppressAutoHyphens/>
              <w:rPr>
                <w:rFonts w:ascii="Times New Roman" w:hAnsi="Times New Roman"/>
                <w:iCs/>
              </w:rPr>
            </w:pPr>
            <w:r w:rsidRPr="00F50707">
              <w:rPr>
                <w:rFonts w:ascii="Times New Roman" w:hAnsi="Times New Roman"/>
              </w:rPr>
              <w:t>- устранять повреждения внутрицеховых электрических и кабельных сетей; производить замену ламп; выполнять разборку, ремонт, сборку и монтаж светильников и электроустановочных изделий;</w:t>
            </w:r>
          </w:p>
        </w:tc>
        <w:tc>
          <w:tcPr>
            <w:tcW w:w="2865" w:type="dxa"/>
          </w:tcPr>
          <w:p w:rsidR="00C92566" w:rsidRPr="00F50707" w:rsidRDefault="00C92566" w:rsidP="00F158CA">
            <w:pPr>
              <w:ind w:left="294" w:hanging="142"/>
              <w:rPr>
                <w:rFonts w:ascii="Times New Roman" w:hAnsi="Times New Roman"/>
              </w:rPr>
            </w:pPr>
            <w:r w:rsidRPr="00F50707">
              <w:rPr>
                <w:rFonts w:ascii="Times New Roman" w:hAnsi="Times New Roman"/>
              </w:rPr>
              <w:lastRenderedPageBreak/>
              <w:t xml:space="preserve">- электрические аппараты переменного и постоянного тока. Устройства для пуска, торможения и регулирования скорости электроприводов. </w:t>
            </w:r>
          </w:p>
          <w:p w:rsidR="00C92566" w:rsidRPr="00F50707" w:rsidRDefault="00C92566" w:rsidP="00F158CA">
            <w:pPr>
              <w:ind w:left="294" w:hanging="142"/>
              <w:rPr>
                <w:rFonts w:ascii="Times New Roman" w:hAnsi="Times New Roman"/>
              </w:rPr>
            </w:pPr>
            <w:r w:rsidRPr="00F50707">
              <w:rPr>
                <w:rFonts w:ascii="Times New Roman" w:hAnsi="Times New Roman"/>
              </w:rPr>
              <w:t>- правила техники безопасности при ремонте и обслуживании электрооборудования</w:t>
            </w:r>
          </w:p>
          <w:p w:rsidR="00C92566" w:rsidRPr="00F50707" w:rsidRDefault="00C92566" w:rsidP="00F158CA">
            <w:pPr>
              <w:ind w:left="294" w:hanging="142"/>
              <w:rPr>
                <w:rFonts w:ascii="Times New Roman" w:hAnsi="Times New Roman"/>
              </w:rPr>
            </w:pPr>
            <w:r w:rsidRPr="00F50707">
              <w:rPr>
                <w:rFonts w:ascii="Times New Roman" w:hAnsi="Times New Roman"/>
              </w:rPr>
              <w:t xml:space="preserve">- типы светильников и электроустановочных изделий. Типы осветительных щитков. </w:t>
            </w:r>
          </w:p>
          <w:p w:rsidR="00C92566" w:rsidRPr="00F50707" w:rsidRDefault="00C92566" w:rsidP="00F158CA">
            <w:pPr>
              <w:ind w:left="294" w:hanging="142"/>
              <w:rPr>
                <w:rFonts w:ascii="Times New Roman" w:hAnsi="Times New Roman"/>
              </w:rPr>
            </w:pPr>
            <w:r w:rsidRPr="00F50707">
              <w:rPr>
                <w:rFonts w:ascii="Times New Roman" w:hAnsi="Times New Roman"/>
              </w:rPr>
              <w:t xml:space="preserve">- устройство и принцип действия электрических машин постоянного и переменного тока. </w:t>
            </w:r>
          </w:p>
          <w:p w:rsidR="00C92566" w:rsidRPr="00F50707" w:rsidRDefault="00C92566" w:rsidP="00F158CA">
            <w:pPr>
              <w:ind w:left="294" w:hanging="142"/>
              <w:rPr>
                <w:rFonts w:ascii="Times New Roman" w:hAnsi="Times New Roman"/>
              </w:rPr>
            </w:pPr>
            <w:r w:rsidRPr="00F50707">
              <w:rPr>
                <w:rFonts w:ascii="Times New Roman" w:hAnsi="Times New Roman"/>
              </w:rPr>
              <w:t xml:space="preserve">- виды электропроводки. Способы прокладки </w:t>
            </w:r>
            <w:r w:rsidRPr="00F50707">
              <w:rPr>
                <w:rFonts w:ascii="Times New Roman" w:hAnsi="Times New Roman"/>
              </w:rPr>
              <w:lastRenderedPageBreak/>
              <w:t xml:space="preserve">проводов и кабелей, их особенности, применение. Зарядка светильников. Типы осветительных щитков. Ремонт светильников. </w:t>
            </w:r>
          </w:p>
          <w:p w:rsidR="00C92566" w:rsidRPr="00F50707" w:rsidRDefault="00C92566" w:rsidP="00F158CA">
            <w:pPr>
              <w:ind w:left="294" w:hanging="142"/>
              <w:rPr>
                <w:rFonts w:ascii="Times New Roman" w:hAnsi="Times New Roman"/>
              </w:rPr>
            </w:pPr>
            <w:r w:rsidRPr="00F50707">
              <w:rPr>
                <w:rFonts w:ascii="Times New Roman" w:hAnsi="Times New Roman"/>
              </w:rPr>
              <w:t xml:space="preserve">- назначение, типы и устройство электрических аппаратов напряжением до 1000 В. Техническое обслуживание и ремонт электрических аппаратов напряжением до 1000 В. Оборудование, инструмент, приспособления, применяемые для ремонта электрических аппаратов. </w:t>
            </w:r>
          </w:p>
          <w:p w:rsidR="00C92566" w:rsidRPr="00F50707" w:rsidRDefault="00C92566" w:rsidP="00F158CA">
            <w:pPr>
              <w:ind w:left="294" w:hanging="142"/>
              <w:rPr>
                <w:rFonts w:ascii="Times New Roman" w:hAnsi="Times New Roman"/>
              </w:rPr>
            </w:pPr>
            <w:r w:rsidRPr="00F50707">
              <w:rPr>
                <w:rFonts w:ascii="Times New Roman" w:hAnsi="Times New Roman"/>
              </w:rPr>
              <w:t>- схемы электроснабжения цеха (участка), силовых цепей, освещения, связи, сигнализации, защиты и измерения. Электромонтажные материалы и изделия. Назначение и конструкции силовых кабелей, кабельной аппаратуры и вводных устройств. Выбор проводов и кабелей, вида электропроводки и способа прокладки. Способы оконцевания, соединения, и ответвления жил изолированных проводов и кабелей. Монтаж соединительных муфт и концевых заделок. Механизмы, инструменты, приспособления, применяемые для. соединения и оконцевания жил, монтажа электропроводки и кабельных линий.</w:t>
            </w:r>
          </w:p>
          <w:p w:rsidR="00C92566" w:rsidRPr="00F50707" w:rsidRDefault="00C92566" w:rsidP="00F158CA">
            <w:pPr>
              <w:ind w:left="294" w:hanging="142"/>
              <w:rPr>
                <w:rFonts w:ascii="Times New Roman" w:hAnsi="Times New Roman"/>
              </w:rPr>
            </w:pPr>
            <w:r w:rsidRPr="00F50707">
              <w:rPr>
                <w:rFonts w:ascii="Times New Roman" w:hAnsi="Times New Roman"/>
              </w:rPr>
              <w:t>- условные обозначения в электрических схемах и чертежах;</w:t>
            </w:r>
          </w:p>
          <w:p w:rsidR="00C92566" w:rsidRPr="00F50707" w:rsidRDefault="00C92566" w:rsidP="00F158CA">
            <w:pPr>
              <w:ind w:left="294" w:hanging="142"/>
              <w:rPr>
                <w:rFonts w:ascii="Times New Roman" w:hAnsi="Times New Roman"/>
              </w:rPr>
            </w:pPr>
            <w:r w:rsidRPr="00F50707">
              <w:rPr>
                <w:rFonts w:ascii="Times New Roman" w:hAnsi="Times New Roman"/>
              </w:rPr>
              <w:lastRenderedPageBreak/>
              <w:t>- устройство и назначение электрического оборудования;</w:t>
            </w:r>
          </w:p>
          <w:p w:rsidR="00C92566" w:rsidRPr="00F50707" w:rsidRDefault="00C92566" w:rsidP="00F158CA">
            <w:pPr>
              <w:ind w:left="294" w:hanging="142"/>
              <w:rPr>
                <w:rFonts w:ascii="Times New Roman" w:hAnsi="Times New Roman"/>
              </w:rPr>
            </w:pPr>
            <w:r w:rsidRPr="00F50707">
              <w:rPr>
                <w:rFonts w:ascii="Times New Roman" w:hAnsi="Times New Roman"/>
              </w:rPr>
              <w:t>- сложность ремонта оборудования;</w:t>
            </w:r>
          </w:p>
          <w:p w:rsidR="00C92566" w:rsidRPr="00F50707" w:rsidRDefault="00C92566" w:rsidP="00F158CA">
            <w:pPr>
              <w:rPr>
                <w:rFonts w:ascii="Times New Roman" w:hAnsi="Times New Roman"/>
                <w:bCs/>
                <w:i/>
              </w:rPr>
            </w:pPr>
            <w:r w:rsidRPr="00F50707">
              <w:rPr>
                <w:rFonts w:ascii="Times New Roman" w:hAnsi="Times New Roman"/>
              </w:rPr>
              <w:t>- средства коллективной и индивидуальной защиты.</w:t>
            </w:r>
          </w:p>
        </w:tc>
        <w:tc>
          <w:tcPr>
            <w:tcW w:w="2986" w:type="dxa"/>
          </w:tcPr>
          <w:p w:rsidR="00C92566" w:rsidRPr="00F50707" w:rsidRDefault="00C92566" w:rsidP="00F158CA">
            <w:pPr>
              <w:ind w:left="294" w:hanging="142"/>
              <w:rPr>
                <w:rFonts w:ascii="Times New Roman" w:hAnsi="Times New Roman"/>
              </w:rPr>
            </w:pPr>
            <w:r w:rsidRPr="00F50707">
              <w:rPr>
                <w:rFonts w:ascii="Times New Roman" w:hAnsi="Times New Roman"/>
              </w:rPr>
              <w:lastRenderedPageBreak/>
              <w:t xml:space="preserve">- выполнения наладки, регулировки и проверки электрического и электромеханического оборудования; </w:t>
            </w:r>
          </w:p>
          <w:p w:rsidR="00C92566" w:rsidRPr="00F50707" w:rsidRDefault="00C92566" w:rsidP="00F158CA">
            <w:pPr>
              <w:ind w:left="294" w:hanging="142"/>
              <w:rPr>
                <w:rFonts w:ascii="Times New Roman" w:hAnsi="Times New Roman"/>
              </w:rPr>
            </w:pPr>
            <w:r w:rsidRPr="00F50707">
              <w:rPr>
                <w:rFonts w:ascii="Times New Roman" w:hAnsi="Times New Roman"/>
              </w:rPr>
              <w:t>- организации и выполнения технического обслуживания и ремонта электрического и электромеханического оборудования;</w:t>
            </w:r>
          </w:p>
          <w:p w:rsidR="00C92566" w:rsidRPr="00F50707" w:rsidRDefault="00C92566" w:rsidP="00F158CA">
            <w:pPr>
              <w:rPr>
                <w:rFonts w:ascii="Times New Roman" w:hAnsi="Times New Roman"/>
                <w:bCs/>
                <w:i/>
              </w:rPr>
            </w:pPr>
            <w:r w:rsidRPr="00F50707">
              <w:rPr>
                <w:rFonts w:ascii="Times New Roman" w:hAnsi="Times New Roman"/>
              </w:rPr>
              <w:t>- составления отчетной документации по техническому обслуживанию и ремонту электрического и электромеханического оборудования</w:t>
            </w:r>
          </w:p>
        </w:tc>
      </w:tr>
      <w:tr w:rsidR="00C92566" w:rsidRPr="00050A59" w:rsidTr="000038BC">
        <w:trPr>
          <w:trHeight w:val="327"/>
        </w:trPr>
        <w:tc>
          <w:tcPr>
            <w:tcW w:w="1229" w:type="dxa"/>
          </w:tcPr>
          <w:p w:rsidR="00C92566" w:rsidRPr="00F50707" w:rsidRDefault="00C92566" w:rsidP="0070055E">
            <w:pPr>
              <w:rPr>
                <w:rFonts w:ascii="Times New Roman" w:hAnsi="Times New Roman"/>
              </w:rPr>
            </w:pPr>
            <w:r w:rsidRPr="00F50707">
              <w:rPr>
                <w:rFonts w:ascii="Times New Roman" w:hAnsi="Times New Roman"/>
                <w:bCs/>
              </w:rPr>
              <w:lastRenderedPageBreak/>
              <w:t>ПК 4.2</w:t>
            </w:r>
          </w:p>
        </w:tc>
        <w:tc>
          <w:tcPr>
            <w:tcW w:w="2774" w:type="dxa"/>
          </w:tcPr>
          <w:p w:rsidR="00C92566" w:rsidRPr="00F50707" w:rsidRDefault="00C92566" w:rsidP="00F158CA">
            <w:pPr>
              <w:ind w:left="294" w:hanging="142"/>
              <w:rPr>
                <w:rFonts w:ascii="Times New Roman" w:hAnsi="Times New Roman"/>
              </w:rPr>
            </w:pPr>
            <w:r w:rsidRPr="00F50707">
              <w:rPr>
                <w:rFonts w:ascii="Times New Roman" w:hAnsi="Times New Roman"/>
              </w:rPr>
              <w:t>производить проверку и профилактический ремонт пускорегулирующей аппаратуры электродвигателей; определять неисправности включающих катушек релейно-контакторной аппаратуры; проводить проверку состояния изоляции токоведущих частей.</w:t>
            </w:r>
          </w:p>
          <w:p w:rsidR="00C92566" w:rsidRPr="00F50707" w:rsidRDefault="00C92566" w:rsidP="00F158CA">
            <w:pPr>
              <w:ind w:left="294" w:hanging="142"/>
              <w:rPr>
                <w:rFonts w:ascii="Times New Roman" w:hAnsi="Times New Roman"/>
              </w:rPr>
            </w:pPr>
            <w:r w:rsidRPr="00F50707">
              <w:rPr>
                <w:rFonts w:ascii="Times New Roman" w:hAnsi="Times New Roman"/>
              </w:rPr>
              <w:t>- организовать работы по испытанию электрического оборудования после ремонта и монтажа;</w:t>
            </w:r>
          </w:p>
          <w:p w:rsidR="00C92566" w:rsidRPr="00F50707" w:rsidRDefault="00C92566" w:rsidP="00F158CA">
            <w:pPr>
              <w:suppressAutoHyphens/>
              <w:rPr>
                <w:rFonts w:ascii="Times New Roman" w:hAnsi="Times New Roman"/>
                <w:iCs/>
              </w:rPr>
            </w:pPr>
            <w:r w:rsidRPr="00F50707">
              <w:rPr>
                <w:rFonts w:ascii="Times New Roman" w:hAnsi="Times New Roman"/>
              </w:rPr>
              <w:t>- пользоваться измерительным инструментом;</w:t>
            </w:r>
          </w:p>
        </w:tc>
        <w:tc>
          <w:tcPr>
            <w:tcW w:w="2865" w:type="dxa"/>
          </w:tcPr>
          <w:p w:rsidR="00C92566" w:rsidRPr="00F50707" w:rsidRDefault="00C92566" w:rsidP="00F158CA">
            <w:pPr>
              <w:ind w:left="294" w:hanging="142"/>
              <w:rPr>
                <w:rFonts w:ascii="Times New Roman" w:hAnsi="Times New Roman"/>
              </w:rPr>
            </w:pPr>
            <w:r w:rsidRPr="00F50707">
              <w:rPr>
                <w:rFonts w:ascii="Times New Roman" w:hAnsi="Times New Roman"/>
              </w:rPr>
              <w:t>- основные виды неисправностей в электродвигателях и причины их возникновения. Аварийные отключения электродвигателей.</w:t>
            </w:r>
          </w:p>
          <w:p w:rsidR="00C92566" w:rsidRPr="00F50707" w:rsidRDefault="00C92566" w:rsidP="00F158CA">
            <w:pPr>
              <w:ind w:left="294" w:hanging="142"/>
              <w:rPr>
                <w:rFonts w:ascii="Times New Roman" w:hAnsi="Times New Roman"/>
              </w:rPr>
            </w:pPr>
            <w:r w:rsidRPr="00F50707">
              <w:rPr>
                <w:rFonts w:ascii="Times New Roman" w:hAnsi="Times New Roman"/>
              </w:rPr>
              <w:t>- последовательность разборки, ремонта и сборки электрических аппаратов.</w:t>
            </w:r>
          </w:p>
          <w:p w:rsidR="00C92566" w:rsidRPr="00F50707" w:rsidRDefault="00C92566" w:rsidP="00F158CA">
            <w:pPr>
              <w:rPr>
                <w:rFonts w:ascii="Times New Roman" w:hAnsi="Times New Roman"/>
                <w:bCs/>
                <w:i/>
              </w:rPr>
            </w:pPr>
            <w:r w:rsidRPr="00F50707">
              <w:rPr>
                <w:rFonts w:ascii="Times New Roman" w:hAnsi="Times New Roman"/>
              </w:rPr>
              <w:t>- последовательность выполнения и средства контроля при пусконаладочных работах;</w:t>
            </w:r>
          </w:p>
        </w:tc>
        <w:tc>
          <w:tcPr>
            <w:tcW w:w="2986" w:type="dxa"/>
          </w:tcPr>
          <w:p w:rsidR="00C92566" w:rsidRPr="00F50707" w:rsidRDefault="00C92566" w:rsidP="0070055E">
            <w:pPr>
              <w:rPr>
                <w:rFonts w:ascii="Times New Roman" w:hAnsi="Times New Roman"/>
                <w:bCs/>
                <w:i/>
              </w:rPr>
            </w:pPr>
            <w:r w:rsidRPr="00F50707">
              <w:rPr>
                <w:rFonts w:ascii="Times New Roman" w:hAnsi="Times New Roman"/>
              </w:rPr>
              <w:t>осуществления диагностики и технического контроля при эксплуатации электрического и электромеханического оборудования</w:t>
            </w:r>
          </w:p>
        </w:tc>
      </w:tr>
      <w:tr w:rsidR="00C92566" w:rsidRPr="00050A59" w:rsidTr="000038BC">
        <w:trPr>
          <w:trHeight w:val="327"/>
        </w:trPr>
        <w:tc>
          <w:tcPr>
            <w:tcW w:w="1229" w:type="dxa"/>
          </w:tcPr>
          <w:p w:rsidR="00C92566" w:rsidRPr="00F50707" w:rsidRDefault="00C92566" w:rsidP="0070055E">
            <w:pPr>
              <w:rPr>
                <w:rFonts w:ascii="Times New Roman" w:hAnsi="Times New Roman"/>
              </w:rPr>
            </w:pPr>
            <w:r w:rsidRPr="00F50707">
              <w:rPr>
                <w:rFonts w:ascii="Times New Roman" w:hAnsi="Times New Roman"/>
                <w:bCs/>
              </w:rPr>
              <w:t>ПК 4.3</w:t>
            </w:r>
          </w:p>
        </w:tc>
        <w:tc>
          <w:tcPr>
            <w:tcW w:w="2774" w:type="dxa"/>
          </w:tcPr>
          <w:p w:rsidR="00C92566" w:rsidRPr="00F50707" w:rsidRDefault="00C92566" w:rsidP="00F158CA">
            <w:pPr>
              <w:ind w:left="294" w:hanging="142"/>
              <w:rPr>
                <w:rFonts w:ascii="Times New Roman" w:hAnsi="Times New Roman"/>
              </w:rPr>
            </w:pPr>
            <w:r w:rsidRPr="00F50707">
              <w:rPr>
                <w:rFonts w:ascii="Times New Roman" w:hAnsi="Times New Roman"/>
              </w:rPr>
              <w:t>выбирать электрическое оборудование;</w:t>
            </w:r>
          </w:p>
          <w:p w:rsidR="00C92566" w:rsidRPr="00F50707" w:rsidRDefault="00C92566" w:rsidP="00F158CA">
            <w:pPr>
              <w:suppressAutoHyphens/>
              <w:rPr>
                <w:rFonts w:ascii="Times New Roman" w:hAnsi="Times New Roman"/>
                <w:iCs/>
              </w:rPr>
            </w:pPr>
            <w:r w:rsidRPr="00F50707">
              <w:rPr>
                <w:rFonts w:ascii="Times New Roman" w:hAnsi="Times New Roman"/>
              </w:rPr>
              <w:t>-  пользоваться нормативной и справочной литературой;</w:t>
            </w:r>
          </w:p>
        </w:tc>
        <w:tc>
          <w:tcPr>
            <w:tcW w:w="2865" w:type="dxa"/>
          </w:tcPr>
          <w:p w:rsidR="00C92566" w:rsidRPr="00F50707" w:rsidRDefault="00C92566" w:rsidP="00F158CA">
            <w:pPr>
              <w:ind w:left="294" w:hanging="142"/>
              <w:rPr>
                <w:rFonts w:ascii="Times New Roman" w:hAnsi="Times New Roman"/>
              </w:rPr>
            </w:pPr>
            <w:r w:rsidRPr="00F50707">
              <w:rPr>
                <w:rFonts w:ascii="Times New Roman" w:hAnsi="Times New Roman"/>
              </w:rPr>
              <w:t>- операции технического обслуживания и периодичность осмотров осветительных установок.</w:t>
            </w:r>
          </w:p>
          <w:p w:rsidR="00C92566" w:rsidRPr="00F50707" w:rsidRDefault="00C92566" w:rsidP="00F158CA">
            <w:pPr>
              <w:ind w:left="294" w:hanging="142"/>
              <w:rPr>
                <w:rFonts w:ascii="Times New Roman" w:hAnsi="Times New Roman"/>
              </w:rPr>
            </w:pPr>
            <w:r w:rsidRPr="00F50707">
              <w:rPr>
                <w:rFonts w:ascii="Times New Roman" w:hAnsi="Times New Roman"/>
              </w:rPr>
              <w:t>- операции технического обслуживания и периодичность осмотров осветительных установок.</w:t>
            </w:r>
          </w:p>
          <w:p w:rsidR="00C92566" w:rsidRPr="00F50707" w:rsidRDefault="00C92566" w:rsidP="00F158CA">
            <w:pPr>
              <w:ind w:left="294" w:hanging="142"/>
              <w:rPr>
                <w:rFonts w:ascii="Times New Roman" w:hAnsi="Times New Roman"/>
              </w:rPr>
            </w:pPr>
            <w:r w:rsidRPr="00F50707">
              <w:rPr>
                <w:rFonts w:ascii="Times New Roman" w:hAnsi="Times New Roman"/>
              </w:rPr>
              <w:t>- операции технического обслуживания и периодичность осмотров электродвигателей.</w:t>
            </w:r>
          </w:p>
          <w:p w:rsidR="00C92566" w:rsidRPr="00F50707" w:rsidRDefault="00C92566" w:rsidP="00F158CA">
            <w:pPr>
              <w:rPr>
                <w:rFonts w:ascii="Times New Roman" w:hAnsi="Times New Roman"/>
                <w:bCs/>
                <w:i/>
              </w:rPr>
            </w:pPr>
            <w:r w:rsidRPr="00F50707">
              <w:rPr>
                <w:rFonts w:ascii="Times New Roman" w:hAnsi="Times New Roman"/>
              </w:rPr>
              <w:t>- периодичность и содержание осмотров пускорегулирующей и релейно-контакторной аппаратуры.</w:t>
            </w:r>
          </w:p>
        </w:tc>
        <w:tc>
          <w:tcPr>
            <w:tcW w:w="2986" w:type="dxa"/>
          </w:tcPr>
          <w:p w:rsidR="00C92566" w:rsidRPr="00F50707" w:rsidRDefault="00C92566" w:rsidP="00F158CA">
            <w:pPr>
              <w:ind w:left="294" w:hanging="142"/>
              <w:rPr>
                <w:rFonts w:ascii="Times New Roman" w:hAnsi="Times New Roman"/>
              </w:rPr>
            </w:pPr>
            <w:r w:rsidRPr="00F50707">
              <w:rPr>
                <w:rFonts w:ascii="Times New Roman" w:hAnsi="Times New Roman"/>
              </w:rPr>
              <w:t>- обнаружения дефектов электрического оборудования;</w:t>
            </w:r>
          </w:p>
          <w:p w:rsidR="00C92566" w:rsidRPr="00F50707" w:rsidRDefault="00C92566" w:rsidP="00F158CA">
            <w:pPr>
              <w:rPr>
                <w:rFonts w:ascii="Times New Roman" w:hAnsi="Times New Roman"/>
                <w:bCs/>
                <w:i/>
              </w:rPr>
            </w:pPr>
            <w:r w:rsidRPr="00F50707">
              <w:rPr>
                <w:rFonts w:ascii="Times New Roman" w:hAnsi="Times New Roman"/>
              </w:rPr>
              <w:t>- определения ресурсов и отказов.</w:t>
            </w:r>
          </w:p>
        </w:tc>
      </w:tr>
      <w:bookmarkEnd w:id="21"/>
    </w:tbl>
    <w:p w:rsidR="00C92566" w:rsidRDefault="00C92566" w:rsidP="003A61FF">
      <w:pPr>
        <w:spacing w:after="120"/>
        <w:ind w:firstLine="709"/>
        <w:rPr>
          <w:rFonts w:ascii="Times New Roman" w:hAnsi="Times New Roman"/>
          <w:bCs/>
          <w:sz w:val="24"/>
          <w:szCs w:val="24"/>
        </w:rPr>
      </w:pPr>
    </w:p>
    <w:p w:rsidR="00C92566" w:rsidRPr="00F50707" w:rsidRDefault="00C92566" w:rsidP="00314CB1">
      <w:pPr>
        <w:pStyle w:val="a4"/>
        <w:numPr>
          <w:ilvl w:val="1"/>
          <w:numId w:val="14"/>
        </w:numPr>
        <w:spacing w:after="120"/>
        <w:rPr>
          <w:rFonts w:ascii="Times New Roman" w:hAnsi="Times New Roman"/>
          <w:b/>
        </w:rPr>
      </w:pPr>
      <w:r>
        <w:rPr>
          <w:rFonts w:ascii="Times New Roman" w:hAnsi="Times New Roman"/>
          <w:b/>
        </w:rPr>
        <w:t>О</w:t>
      </w:r>
      <w:r w:rsidRPr="00F50707">
        <w:rPr>
          <w:rFonts w:ascii="Times New Roman" w:hAnsi="Times New Roman"/>
          <w:b/>
        </w:rPr>
        <w:t>боснование часов вариативной части ОПОП-П</w:t>
      </w:r>
    </w:p>
    <w:p w:rsidR="00C92566" w:rsidRPr="00F50707" w:rsidRDefault="00C92566" w:rsidP="00EF09B2">
      <w:pPr>
        <w:pStyle w:val="a4"/>
        <w:spacing w:after="120"/>
        <w:rPr>
          <w:rFonts w:ascii="Times New Roman" w:hAnsi="Times New Roman"/>
          <w:b/>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70"/>
        <w:gridCol w:w="3217"/>
        <w:gridCol w:w="1774"/>
        <w:gridCol w:w="1488"/>
        <w:gridCol w:w="2390"/>
      </w:tblGrid>
      <w:tr w:rsidR="00C92566" w:rsidRPr="00F50707" w:rsidTr="00050A59">
        <w:tc>
          <w:tcPr>
            <w:tcW w:w="770" w:type="dxa"/>
          </w:tcPr>
          <w:p w:rsidR="00C92566" w:rsidRPr="00F50707" w:rsidRDefault="00C92566" w:rsidP="00050A59">
            <w:pPr>
              <w:pStyle w:val="a4"/>
              <w:spacing w:after="120"/>
              <w:ind w:left="0"/>
              <w:rPr>
                <w:rFonts w:ascii="Times New Roman" w:hAnsi="Times New Roman"/>
                <w:b/>
              </w:rPr>
            </w:pPr>
            <w:r w:rsidRPr="00F50707">
              <w:rPr>
                <w:rFonts w:ascii="Times New Roman" w:hAnsi="Times New Roman"/>
                <w:b/>
              </w:rPr>
              <w:t>№№ п/п</w:t>
            </w:r>
          </w:p>
        </w:tc>
        <w:tc>
          <w:tcPr>
            <w:tcW w:w="3217" w:type="dxa"/>
          </w:tcPr>
          <w:p w:rsidR="00C92566" w:rsidRPr="00F50707" w:rsidRDefault="00C92566" w:rsidP="00050A59">
            <w:pPr>
              <w:pStyle w:val="a4"/>
              <w:spacing w:after="120"/>
              <w:ind w:left="0"/>
              <w:rPr>
                <w:rFonts w:ascii="Times New Roman" w:hAnsi="Times New Roman"/>
                <w:b/>
              </w:rPr>
            </w:pPr>
            <w:r w:rsidRPr="00F50707">
              <w:rPr>
                <w:rFonts w:ascii="Times New Roman" w:hAnsi="Times New Roman"/>
                <w:b/>
              </w:rPr>
              <w:t xml:space="preserve">Дополнительные знания, умения, </w:t>
            </w:r>
            <w:r w:rsidRPr="009D2FA0">
              <w:rPr>
                <w:rFonts w:ascii="Times New Roman" w:hAnsi="Times New Roman"/>
                <w:b/>
              </w:rPr>
              <w:t xml:space="preserve">навыки </w:t>
            </w:r>
          </w:p>
        </w:tc>
        <w:tc>
          <w:tcPr>
            <w:tcW w:w="1774" w:type="dxa"/>
          </w:tcPr>
          <w:p w:rsidR="00C92566" w:rsidRPr="00F50707" w:rsidRDefault="00C92566" w:rsidP="00050A59">
            <w:pPr>
              <w:pStyle w:val="a4"/>
              <w:spacing w:after="120"/>
              <w:ind w:left="0"/>
              <w:rPr>
                <w:rFonts w:ascii="Times New Roman" w:hAnsi="Times New Roman"/>
                <w:b/>
              </w:rPr>
            </w:pPr>
            <w:r w:rsidRPr="00F50707">
              <w:rPr>
                <w:rFonts w:ascii="Times New Roman" w:hAnsi="Times New Roman"/>
                <w:b/>
              </w:rPr>
              <w:t>№, наименование темы</w:t>
            </w:r>
          </w:p>
        </w:tc>
        <w:tc>
          <w:tcPr>
            <w:tcW w:w="1488" w:type="dxa"/>
          </w:tcPr>
          <w:p w:rsidR="00C92566" w:rsidRPr="00F50707" w:rsidRDefault="00C92566" w:rsidP="00050A59">
            <w:pPr>
              <w:pStyle w:val="a4"/>
              <w:spacing w:after="120"/>
              <w:ind w:left="0"/>
              <w:rPr>
                <w:rFonts w:ascii="Times New Roman" w:hAnsi="Times New Roman"/>
                <w:b/>
              </w:rPr>
            </w:pPr>
            <w:r w:rsidRPr="00F50707">
              <w:rPr>
                <w:rFonts w:ascii="Times New Roman" w:hAnsi="Times New Roman"/>
                <w:b/>
              </w:rPr>
              <w:t>Объем часов</w:t>
            </w:r>
          </w:p>
        </w:tc>
        <w:tc>
          <w:tcPr>
            <w:tcW w:w="2390" w:type="dxa"/>
          </w:tcPr>
          <w:p w:rsidR="00C92566" w:rsidRPr="00F50707" w:rsidRDefault="00C92566" w:rsidP="00050A59">
            <w:pPr>
              <w:pStyle w:val="a4"/>
              <w:spacing w:after="120"/>
              <w:ind w:left="0"/>
              <w:rPr>
                <w:rFonts w:ascii="Times New Roman" w:hAnsi="Times New Roman"/>
                <w:b/>
              </w:rPr>
            </w:pPr>
            <w:r w:rsidRPr="00F50707">
              <w:rPr>
                <w:rFonts w:ascii="Times New Roman" w:hAnsi="Times New Roman"/>
                <w:b/>
              </w:rPr>
              <w:t>Обоснование включения в рабочую программу</w:t>
            </w:r>
          </w:p>
        </w:tc>
      </w:tr>
      <w:tr w:rsidR="00C92566" w:rsidRPr="00F50707" w:rsidTr="00050A59">
        <w:tc>
          <w:tcPr>
            <w:tcW w:w="770" w:type="dxa"/>
          </w:tcPr>
          <w:p w:rsidR="00C92566" w:rsidRPr="00F50707" w:rsidRDefault="00C92566" w:rsidP="00050A59">
            <w:pPr>
              <w:pStyle w:val="a4"/>
              <w:spacing w:after="120"/>
              <w:ind w:left="0"/>
              <w:rPr>
                <w:rFonts w:ascii="Times New Roman" w:hAnsi="Times New Roman"/>
                <w:bCs/>
              </w:rPr>
            </w:pPr>
            <w:r w:rsidRPr="00F50707">
              <w:rPr>
                <w:rFonts w:ascii="Times New Roman" w:hAnsi="Times New Roman"/>
                <w:bCs/>
              </w:rPr>
              <w:t>1</w:t>
            </w:r>
          </w:p>
        </w:tc>
        <w:tc>
          <w:tcPr>
            <w:tcW w:w="3217" w:type="dxa"/>
          </w:tcPr>
          <w:p w:rsidR="00C92566" w:rsidRPr="00F50707" w:rsidRDefault="00C92566" w:rsidP="00050A59">
            <w:pPr>
              <w:pStyle w:val="a4"/>
              <w:spacing w:after="120"/>
              <w:ind w:left="0"/>
              <w:rPr>
                <w:rFonts w:ascii="Times New Roman" w:hAnsi="Times New Roman"/>
              </w:rPr>
            </w:pPr>
            <w:r w:rsidRPr="00F50707">
              <w:rPr>
                <w:rFonts w:ascii="Times New Roman" w:hAnsi="Times New Roman"/>
              </w:rPr>
              <w:t xml:space="preserve">Знать методы расчета цепей </w:t>
            </w:r>
            <w:r w:rsidRPr="00F50707">
              <w:rPr>
                <w:rFonts w:ascii="Times New Roman" w:hAnsi="Times New Roman"/>
              </w:rPr>
              <w:lastRenderedPageBreak/>
              <w:t>постоянного токов</w:t>
            </w:r>
          </w:p>
          <w:p w:rsidR="00C92566" w:rsidRPr="00F50707" w:rsidRDefault="00C92566" w:rsidP="00050A59">
            <w:pPr>
              <w:pStyle w:val="a4"/>
              <w:spacing w:after="120"/>
              <w:ind w:left="0"/>
              <w:rPr>
                <w:rFonts w:ascii="Times New Roman" w:hAnsi="Times New Roman"/>
                <w:bCs/>
              </w:rPr>
            </w:pPr>
            <w:r w:rsidRPr="00F50707">
              <w:rPr>
                <w:rFonts w:ascii="Times New Roman" w:hAnsi="Times New Roman"/>
              </w:rPr>
              <w:t xml:space="preserve">Уметь выполнять расчеты электрических цепей. </w:t>
            </w:r>
          </w:p>
        </w:tc>
        <w:tc>
          <w:tcPr>
            <w:tcW w:w="1774" w:type="dxa"/>
          </w:tcPr>
          <w:p w:rsidR="00C92566" w:rsidRPr="00F50707" w:rsidRDefault="00C92566" w:rsidP="00050A59">
            <w:pPr>
              <w:pStyle w:val="a4"/>
              <w:spacing w:after="120"/>
              <w:ind w:left="0"/>
              <w:rPr>
                <w:rFonts w:ascii="Times New Roman" w:hAnsi="Times New Roman"/>
                <w:bCs/>
              </w:rPr>
            </w:pPr>
            <w:r w:rsidRPr="00F50707">
              <w:rPr>
                <w:rFonts w:ascii="Times New Roman" w:hAnsi="Times New Roman"/>
                <w:b/>
                <w:bCs/>
              </w:rPr>
              <w:lastRenderedPageBreak/>
              <w:t xml:space="preserve">Тема 1.2. </w:t>
            </w:r>
            <w:r w:rsidRPr="00F50707">
              <w:rPr>
                <w:rFonts w:ascii="Times New Roman" w:hAnsi="Times New Roman"/>
              </w:rPr>
              <w:t xml:space="preserve">Электрические </w:t>
            </w:r>
            <w:r w:rsidRPr="00F50707">
              <w:rPr>
                <w:rFonts w:ascii="Times New Roman" w:hAnsi="Times New Roman"/>
              </w:rPr>
              <w:lastRenderedPageBreak/>
              <w:t>цепи постоянного тока</w:t>
            </w:r>
          </w:p>
        </w:tc>
        <w:tc>
          <w:tcPr>
            <w:tcW w:w="1488" w:type="dxa"/>
          </w:tcPr>
          <w:p w:rsidR="00C92566" w:rsidRPr="00F50707" w:rsidRDefault="00C92566" w:rsidP="00050A59">
            <w:pPr>
              <w:pStyle w:val="a4"/>
              <w:spacing w:after="120"/>
              <w:ind w:left="0"/>
              <w:rPr>
                <w:rFonts w:ascii="Times New Roman" w:hAnsi="Times New Roman"/>
                <w:bCs/>
              </w:rPr>
            </w:pPr>
            <w:r w:rsidRPr="00F50707">
              <w:rPr>
                <w:rFonts w:ascii="Times New Roman" w:hAnsi="Times New Roman"/>
                <w:bCs/>
              </w:rPr>
              <w:lastRenderedPageBreak/>
              <w:t>12</w:t>
            </w:r>
          </w:p>
        </w:tc>
        <w:tc>
          <w:tcPr>
            <w:tcW w:w="2390" w:type="dxa"/>
          </w:tcPr>
          <w:p w:rsidR="00C92566" w:rsidRPr="00F50707" w:rsidRDefault="00C92566" w:rsidP="00050A59">
            <w:pPr>
              <w:pStyle w:val="a4"/>
              <w:spacing w:after="120"/>
              <w:ind w:left="0"/>
              <w:rPr>
                <w:rFonts w:ascii="Times New Roman" w:hAnsi="Times New Roman"/>
                <w:bCs/>
              </w:rPr>
            </w:pPr>
            <w:r w:rsidRPr="00F50707">
              <w:rPr>
                <w:rFonts w:ascii="Times New Roman" w:hAnsi="Times New Roman"/>
                <w:color w:val="181818"/>
                <w:shd w:val="clear" w:color="auto" w:fill="FFFFFF"/>
              </w:rPr>
              <w:t xml:space="preserve">углубление и расширение </w:t>
            </w:r>
            <w:r w:rsidRPr="00F50707">
              <w:rPr>
                <w:rFonts w:ascii="Times New Roman" w:hAnsi="Times New Roman"/>
                <w:color w:val="181818"/>
                <w:shd w:val="clear" w:color="auto" w:fill="FFFFFF"/>
              </w:rPr>
              <w:lastRenderedPageBreak/>
              <w:t xml:space="preserve">теоретических знаний. </w:t>
            </w:r>
            <w:r w:rsidRPr="00F50707">
              <w:rPr>
                <w:rFonts w:ascii="Times New Roman" w:hAnsi="Times New Roman"/>
              </w:rPr>
              <w:t xml:space="preserve">Для приобретения навыков по расчету цепей со смешанным соединением резисторов. Для приобретения навыков по по расчету сложных электрических цепей. </w:t>
            </w:r>
          </w:p>
        </w:tc>
      </w:tr>
      <w:tr w:rsidR="00C92566" w:rsidRPr="00F50707" w:rsidTr="00050A59">
        <w:tc>
          <w:tcPr>
            <w:tcW w:w="770" w:type="dxa"/>
          </w:tcPr>
          <w:p w:rsidR="00C92566" w:rsidRPr="00F50707" w:rsidRDefault="00C92566" w:rsidP="00050A59">
            <w:pPr>
              <w:pStyle w:val="a4"/>
              <w:spacing w:after="120"/>
              <w:ind w:left="0"/>
              <w:rPr>
                <w:rFonts w:ascii="Times New Roman" w:hAnsi="Times New Roman"/>
                <w:bCs/>
              </w:rPr>
            </w:pPr>
            <w:r w:rsidRPr="00F50707">
              <w:rPr>
                <w:rFonts w:ascii="Times New Roman" w:hAnsi="Times New Roman"/>
                <w:bCs/>
              </w:rPr>
              <w:lastRenderedPageBreak/>
              <w:t>2</w:t>
            </w:r>
          </w:p>
        </w:tc>
        <w:tc>
          <w:tcPr>
            <w:tcW w:w="3217" w:type="dxa"/>
          </w:tcPr>
          <w:p w:rsidR="00C92566" w:rsidRPr="00F50707" w:rsidRDefault="00C92566" w:rsidP="007662AA">
            <w:pPr>
              <w:pStyle w:val="a4"/>
              <w:spacing w:after="120"/>
              <w:ind w:left="0"/>
              <w:rPr>
                <w:rFonts w:ascii="Times New Roman" w:hAnsi="Times New Roman"/>
              </w:rPr>
            </w:pPr>
            <w:r w:rsidRPr="00F50707">
              <w:rPr>
                <w:rFonts w:ascii="Times New Roman" w:hAnsi="Times New Roman"/>
              </w:rPr>
              <w:t>Знать методы расчета цепей переменного однофазного и трехфазного токов</w:t>
            </w:r>
          </w:p>
          <w:p w:rsidR="00C92566" w:rsidRPr="00F50707" w:rsidRDefault="00C92566" w:rsidP="007662AA">
            <w:pPr>
              <w:pStyle w:val="a4"/>
              <w:spacing w:after="120"/>
              <w:ind w:left="0"/>
              <w:rPr>
                <w:rFonts w:ascii="Times New Roman" w:hAnsi="Times New Roman"/>
              </w:rPr>
            </w:pPr>
            <w:r w:rsidRPr="00F50707">
              <w:rPr>
                <w:rFonts w:ascii="Times New Roman" w:hAnsi="Times New Roman"/>
              </w:rPr>
              <w:t>Уметь выполнять расчеты электрических цепей.</w:t>
            </w:r>
          </w:p>
          <w:p w:rsidR="00C92566" w:rsidRPr="00F50707" w:rsidRDefault="00C92566" w:rsidP="00050A59">
            <w:pPr>
              <w:pStyle w:val="a4"/>
              <w:spacing w:after="120"/>
              <w:ind w:left="0"/>
              <w:rPr>
                <w:rFonts w:ascii="Times New Roman" w:hAnsi="Times New Roman"/>
                <w:bCs/>
              </w:rPr>
            </w:pPr>
          </w:p>
        </w:tc>
        <w:tc>
          <w:tcPr>
            <w:tcW w:w="1774" w:type="dxa"/>
          </w:tcPr>
          <w:p w:rsidR="00C92566" w:rsidRPr="00F50707" w:rsidRDefault="00C92566" w:rsidP="00050A59">
            <w:pPr>
              <w:pStyle w:val="a4"/>
              <w:spacing w:after="120"/>
              <w:ind w:left="0"/>
              <w:rPr>
                <w:rFonts w:ascii="Times New Roman" w:hAnsi="Times New Roman"/>
                <w:b/>
                <w:bCs/>
              </w:rPr>
            </w:pPr>
            <w:r w:rsidRPr="00F50707">
              <w:rPr>
                <w:rFonts w:ascii="Times New Roman" w:hAnsi="Times New Roman"/>
                <w:b/>
                <w:bCs/>
              </w:rPr>
              <w:t xml:space="preserve">Тема 1.4. </w:t>
            </w:r>
            <w:r w:rsidRPr="00F50707">
              <w:rPr>
                <w:rFonts w:ascii="Times New Roman" w:hAnsi="Times New Roman"/>
              </w:rPr>
              <w:t>Электрические цепи переменного тока</w:t>
            </w:r>
          </w:p>
        </w:tc>
        <w:tc>
          <w:tcPr>
            <w:tcW w:w="1488" w:type="dxa"/>
          </w:tcPr>
          <w:p w:rsidR="00C92566" w:rsidRPr="00F50707" w:rsidRDefault="00C92566" w:rsidP="00050A59">
            <w:pPr>
              <w:pStyle w:val="a4"/>
              <w:spacing w:after="120"/>
              <w:ind w:left="0"/>
              <w:rPr>
                <w:rFonts w:ascii="Times New Roman" w:hAnsi="Times New Roman"/>
                <w:bCs/>
              </w:rPr>
            </w:pPr>
            <w:r w:rsidRPr="00F50707">
              <w:rPr>
                <w:rFonts w:ascii="Times New Roman" w:hAnsi="Times New Roman"/>
                <w:bCs/>
              </w:rPr>
              <w:t>8</w:t>
            </w:r>
          </w:p>
        </w:tc>
        <w:tc>
          <w:tcPr>
            <w:tcW w:w="2390" w:type="dxa"/>
          </w:tcPr>
          <w:p w:rsidR="00C92566" w:rsidRPr="00F50707" w:rsidRDefault="00C92566" w:rsidP="00050A59">
            <w:pPr>
              <w:pStyle w:val="a4"/>
              <w:spacing w:after="120"/>
              <w:ind w:left="0"/>
              <w:rPr>
                <w:rFonts w:ascii="Times New Roman" w:hAnsi="Times New Roman"/>
              </w:rPr>
            </w:pPr>
            <w:r w:rsidRPr="00F50707">
              <w:rPr>
                <w:rFonts w:ascii="Times New Roman" w:hAnsi="Times New Roman"/>
                <w:color w:val="181818"/>
                <w:shd w:val="clear" w:color="auto" w:fill="FFFFFF"/>
              </w:rPr>
              <w:t xml:space="preserve">углубление и расширение теоретических знаний, </w:t>
            </w:r>
            <w:r w:rsidRPr="00F50707">
              <w:rPr>
                <w:rFonts w:ascii="Times New Roman" w:hAnsi="Times New Roman"/>
              </w:rPr>
              <w:t>Для приобретения навыков по расчету разветвленных цепей переменного тока</w:t>
            </w:r>
          </w:p>
          <w:p w:rsidR="00C92566" w:rsidRPr="00F50707" w:rsidRDefault="00C92566" w:rsidP="00050A59">
            <w:pPr>
              <w:pStyle w:val="a4"/>
              <w:spacing w:after="120"/>
              <w:ind w:left="0"/>
              <w:rPr>
                <w:rFonts w:ascii="Times New Roman" w:hAnsi="Times New Roman"/>
                <w:color w:val="181818"/>
                <w:shd w:val="clear" w:color="auto" w:fill="FFFFFF"/>
              </w:rPr>
            </w:pPr>
            <w:r w:rsidRPr="00F50707">
              <w:rPr>
                <w:rFonts w:ascii="Times New Roman" w:hAnsi="Times New Roman"/>
              </w:rPr>
              <w:t xml:space="preserve">Для приобретения навыков по расчету трехфазных цепей при симметричной и несимметричной нагрузках и расчету тока в нулевом проводе </w:t>
            </w:r>
          </w:p>
        </w:tc>
      </w:tr>
      <w:tr w:rsidR="00C92566" w:rsidRPr="00F50707" w:rsidTr="00050A59">
        <w:tc>
          <w:tcPr>
            <w:tcW w:w="770" w:type="dxa"/>
          </w:tcPr>
          <w:p w:rsidR="00C92566" w:rsidRPr="00F50707" w:rsidRDefault="00C92566" w:rsidP="00050A59">
            <w:pPr>
              <w:pStyle w:val="a4"/>
              <w:spacing w:after="120"/>
              <w:ind w:left="0"/>
              <w:rPr>
                <w:rFonts w:ascii="Times New Roman" w:hAnsi="Times New Roman"/>
                <w:bCs/>
              </w:rPr>
            </w:pPr>
            <w:r w:rsidRPr="00F50707">
              <w:rPr>
                <w:rFonts w:ascii="Times New Roman" w:hAnsi="Times New Roman"/>
                <w:bCs/>
              </w:rPr>
              <w:t>3</w:t>
            </w:r>
          </w:p>
        </w:tc>
        <w:tc>
          <w:tcPr>
            <w:tcW w:w="3217" w:type="dxa"/>
          </w:tcPr>
          <w:p w:rsidR="00C92566" w:rsidRPr="00F50707" w:rsidRDefault="00C92566" w:rsidP="00050A59">
            <w:pPr>
              <w:pStyle w:val="a4"/>
              <w:spacing w:after="120"/>
              <w:ind w:left="0"/>
              <w:rPr>
                <w:rFonts w:ascii="Times New Roman" w:hAnsi="Times New Roman"/>
              </w:rPr>
            </w:pPr>
            <w:r w:rsidRPr="00F50707">
              <w:rPr>
                <w:rFonts w:ascii="Times New Roman" w:hAnsi="Times New Roman"/>
              </w:rPr>
              <w:t>Знать: современные и традиционные средства измерения, их применение для измерения электрических и неэлектрических величин, обрабатывать результаты измерений и оценивать их погрешность</w:t>
            </w:r>
          </w:p>
          <w:p w:rsidR="00C92566" w:rsidRPr="00F50707" w:rsidRDefault="00C92566" w:rsidP="00050A59">
            <w:pPr>
              <w:pStyle w:val="a4"/>
              <w:spacing w:after="120"/>
              <w:ind w:left="0"/>
              <w:rPr>
                <w:rFonts w:ascii="Times New Roman" w:hAnsi="Times New Roman"/>
              </w:rPr>
            </w:pPr>
            <w:r w:rsidRPr="00F50707">
              <w:rPr>
                <w:rFonts w:ascii="Times New Roman" w:hAnsi="Times New Roman"/>
              </w:rPr>
              <w:t xml:space="preserve"> Уметь: осуществлять выбор средств измерения электрических и неэлектрических величин, режимов, параметров, характеристик обьектов профессиональной деятельности </w:t>
            </w:r>
          </w:p>
          <w:p w:rsidR="00C92566" w:rsidRPr="00F50707" w:rsidRDefault="00C92566" w:rsidP="00050A59">
            <w:pPr>
              <w:pStyle w:val="a4"/>
              <w:spacing w:after="120"/>
              <w:ind w:left="0"/>
              <w:rPr>
                <w:rFonts w:ascii="Times New Roman" w:hAnsi="Times New Roman"/>
                <w:bCs/>
              </w:rPr>
            </w:pPr>
            <w:r>
              <w:rPr>
                <w:rFonts w:ascii="Times New Roman" w:hAnsi="Times New Roman"/>
              </w:rPr>
              <w:t>Навыки</w:t>
            </w:r>
            <w:r w:rsidRPr="00F50707">
              <w:rPr>
                <w:rFonts w:ascii="Times New Roman" w:hAnsi="Times New Roman"/>
              </w:rPr>
              <w:t>: навыками применения современных и традиционных средств измерения электрических и неэлектрических величин на обьектах профессиональной деятельности и оценки погрешности результатов измерений</w:t>
            </w:r>
          </w:p>
        </w:tc>
        <w:tc>
          <w:tcPr>
            <w:tcW w:w="1774" w:type="dxa"/>
          </w:tcPr>
          <w:p w:rsidR="00C92566" w:rsidRPr="00F50707" w:rsidRDefault="00C92566" w:rsidP="00050A59">
            <w:pPr>
              <w:pStyle w:val="a4"/>
              <w:spacing w:after="120"/>
              <w:ind w:left="0"/>
              <w:rPr>
                <w:rFonts w:ascii="Times New Roman" w:hAnsi="Times New Roman"/>
                <w:bCs/>
              </w:rPr>
            </w:pPr>
            <w:r w:rsidRPr="00F50707">
              <w:rPr>
                <w:rFonts w:ascii="Times New Roman" w:hAnsi="Times New Roman"/>
                <w:bCs/>
              </w:rPr>
              <w:t>Раздел 2</w:t>
            </w:r>
          </w:p>
          <w:p w:rsidR="00C92566" w:rsidRPr="00F50707" w:rsidRDefault="00C92566" w:rsidP="00050A59">
            <w:pPr>
              <w:pStyle w:val="a4"/>
              <w:spacing w:after="120"/>
              <w:ind w:left="0"/>
              <w:rPr>
                <w:rFonts w:ascii="Times New Roman" w:hAnsi="Times New Roman"/>
                <w:b/>
                <w:bCs/>
              </w:rPr>
            </w:pPr>
            <w:r w:rsidRPr="00F50707">
              <w:rPr>
                <w:rFonts w:ascii="Times New Roman" w:hAnsi="Times New Roman"/>
                <w:bCs/>
              </w:rPr>
              <w:t>Электрические измерения</w:t>
            </w:r>
          </w:p>
        </w:tc>
        <w:tc>
          <w:tcPr>
            <w:tcW w:w="1488" w:type="dxa"/>
          </w:tcPr>
          <w:p w:rsidR="00C92566" w:rsidRPr="00F50707" w:rsidRDefault="00C92566" w:rsidP="00050A59">
            <w:pPr>
              <w:pStyle w:val="a4"/>
              <w:spacing w:after="120"/>
              <w:ind w:left="0"/>
              <w:rPr>
                <w:rFonts w:ascii="Times New Roman" w:hAnsi="Times New Roman"/>
                <w:bCs/>
              </w:rPr>
            </w:pPr>
            <w:r w:rsidRPr="00F50707">
              <w:rPr>
                <w:rFonts w:ascii="Times New Roman" w:hAnsi="Times New Roman"/>
                <w:bCs/>
              </w:rPr>
              <w:t>16</w:t>
            </w:r>
          </w:p>
        </w:tc>
        <w:tc>
          <w:tcPr>
            <w:tcW w:w="2390" w:type="dxa"/>
          </w:tcPr>
          <w:p w:rsidR="00C92566" w:rsidRPr="00F50707" w:rsidRDefault="00C92566" w:rsidP="00050A59">
            <w:pPr>
              <w:pStyle w:val="a4"/>
              <w:spacing w:after="120"/>
              <w:ind w:left="0"/>
              <w:rPr>
                <w:rFonts w:ascii="Times New Roman" w:hAnsi="Times New Roman"/>
                <w:color w:val="181818"/>
                <w:shd w:val="clear" w:color="auto" w:fill="FFFFFF"/>
              </w:rPr>
            </w:pPr>
            <w:r w:rsidRPr="00F50707">
              <w:rPr>
                <w:rFonts w:ascii="Times New Roman" w:hAnsi="Times New Roman"/>
                <w:color w:val="181818"/>
                <w:shd w:val="clear" w:color="auto" w:fill="FFFFFF"/>
              </w:rPr>
              <w:t>углубление и расширение теоретических знаний, формирование умений использовать измерительные приборы</w:t>
            </w:r>
          </w:p>
        </w:tc>
      </w:tr>
    </w:tbl>
    <w:p w:rsidR="00C92566" w:rsidRDefault="00C92566" w:rsidP="000156CF">
      <w:pPr>
        <w:pStyle w:val="1e"/>
        <w:rPr>
          <w:rFonts w:ascii="Times New Roman" w:hAnsi="Times New Roman"/>
        </w:rPr>
      </w:pPr>
      <w:bookmarkStart w:id="22" w:name="_Toc152334663"/>
      <w:bookmarkStart w:id="23" w:name="_Toc156294569"/>
      <w:bookmarkStart w:id="24" w:name="_Toc156825291"/>
    </w:p>
    <w:p w:rsidR="00C92566" w:rsidRDefault="00C92566" w:rsidP="000156CF">
      <w:pPr>
        <w:pStyle w:val="1e"/>
        <w:rPr>
          <w:rFonts w:ascii="Times New Roman" w:hAnsi="Times New Roman"/>
        </w:rPr>
      </w:pPr>
    </w:p>
    <w:p w:rsidR="00C92566" w:rsidRDefault="00C92566" w:rsidP="000156CF">
      <w:pPr>
        <w:pStyle w:val="1e"/>
        <w:rPr>
          <w:rFonts w:ascii="Times New Roman" w:hAnsi="Times New Roman"/>
        </w:rPr>
      </w:pPr>
    </w:p>
    <w:p w:rsidR="00C92566" w:rsidRPr="00B115E3" w:rsidRDefault="00C92566" w:rsidP="000156CF">
      <w:pPr>
        <w:pStyle w:val="1e"/>
        <w:rPr>
          <w:rFonts w:ascii="Times New Roman" w:hAnsi="Times New Roman"/>
        </w:rPr>
      </w:pPr>
      <w:r w:rsidRPr="00E11160">
        <w:rPr>
          <w:rFonts w:ascii="Times New Roman" w:hAnsi="Times New Roman"/>
        </w:rPr>
        <w:t xml:space="preserve">2. Структура и содержание </w:t>
      </w:r>
      <w:bookmarkEnd w:id="22"/>
      <w:r>
        <w:rPr>
          <w:rFonts w:ascii="Times New Roman" w:hAnsi="Times New Roman"/>
        </w:rPr>
        <w:t>ДИСЦИПЛИНЫ</w:t>
      </w:r>
      <w:bookmarkEnd w:id="23"/>
      <w:bookmarkEnd w:id="24"/>
    </w:p>
    <w:p w:rsidR="00C92566" w:rsidRPr="00E11160" w:rsidRDefault="00C92566" w:rsidP="000156CF">
      <w:pPr>
        <w:pStyle w:val="113"/>
        <w:rPr>
          <w:rFonts w:ascii="Times New Roman" w:hAnsi="Times New Roman"/>
        </w:rPr>
      </w:pPr>
      <w:bookmarkStart w:id="25" w:name="_Toc152334664"/>
      <w:bookmarkStart w:id="26" w:name="_Toc156294570"/>
      <w:bookmarkStart w:id="27" w:name="_Toc156825292"/>
      <w:r w:rsidRPr="00E11160">
        <w:rPr>
          <w:rFonts w:ascii="Times New Roman" w:hAnsi="Times New Roman"/>
        </w:rPr>
        <w:t xml:space="preserve">2.1. Трудоемкость освоения </w:t>
      </w:r>
      <w:bookmarkEnd w:id="25"/>
      <w:r>
        <w:rPr>
          <w:rFonts w:ascii="Times New Roman" w:hAnsi="Times New Roman"/>
        </w:rPr>
        <w:t>дисциплины</w:t>
      </w:r>
      <w:bookmarkEnd w:id="26"/>
      <w:bookmarkEnd w:id="27"/>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526"/>
        <w:gridCol w:w="1159"/>
        <w:gridCol w:w="2327"/>
      </w:tblGrid>
      <w:tr w:rsidR="00C92566" w:rsidRPr="00050A59" w:rsidTr="009D2FA0">
        <w:trPr>
          <w:trHeight w:val="23"/>
        </w:trPr>
        <w:tc>
          <w:tcPr>
            <w:tcW w:w="3259" w:type="pct"/>
            <w:vAlign w:val="center"/>
          </w:tcPr>
          <w:p w:rsidR="00C92566" w:rsidRPr="00050A59" w:rsidRDefault="00C92566" w:rsidP="00AB61E8">
            <w:pPr>
              <w:jc w:val="center"/>
              <w:rPr>
                <w:rFonts w:ascii="Times New Roman" w:hAnsi="Times New Roman"/>
                <w:b/>
                <w:sz w:val="24"/>
              </w:rPr>
            </w:pPr>
            <w:bookmarkStart w:id="28" w:name="_Hlk152333186"/>
            <w:r w:rsidRPr="00050A59">
              <w:rPr>
                <w:rFonts w:ascii="Times New Roman" w:hAnsi="Times New Roman"/>
                <w:b/>
                <w:sz w:val="24"/>
              </w:rPr>
              <w:t>Наименование составных частей дисциплины</w:t>
            </w:r>
          </w:p>
        </w:tc>
        <w:tc>
          <w:tcPr>
            <w:tcW w:w="579" w:type="pct"/>
            <w:vAlign w:val="center"/>
          </w:tcPr>
          <w:p w:rsidR="00C92566" w:rsidRPr="00050A59" w:rsidRDefault="00C92566" w:rsidP="00AB61E8">
            <w:pPr>
              <w:jc w:val="center"/>
              <w:rPr>
                <w:rFonts w:ascii="Times New Roman" w:hAnsi="Times New Roman"/>
                <w:b/>
                <w:iCs/>
                <w:sz w:val="24"/>
              </w:rPr>
            </w:pPr>
            <w:r w:rsidRPr="00050A59">
              <w:rPr>
                <w:rFonts w:ascii="Times New Roman" w:hAnsi="Times New Roman"/>
                <w:b/>
                <w:iCs/>
                <w:sz w:val="24"/>
              </w:rPr>
              <w:t>Объем в часах</w:t>
            </w:r>
          </w:p>
        </w:tc>
        <w:tc>
          <w:tcPr>
            <w:tcW w:w="1162" w:type="pct"/>
          </w:tcPr>
          <w:p w:rsidR="00C92566" w:rsidRPr="00050A59" w:rsidRDefault="00C92566" w:rsidP="00AB61E8">
            <w:pPr>
              <w:jc w:val="center"/>
              <w:rPr>
                <w:rFonts w:ascii="Times New Roman" w:hAnsi="Times New Roman"/>
                <w:b/>
                <w:iCs/>
                <w:sz w:val="24"/>
              </w:rPr>
            </w:pPr>
            <w:r w:rsidRPr="00050A59">
              <w:rPr>
                <w:rFonts w:ascii="Times New Roman" w:hAnsi="Times New Roman"/>
                <w:b/>
                <w:sz w:val="24"/>
              </w:rPr>
              <w:t>В т.ч. в форме практ. подготовки</w:t>
            </w:r>
          </w:p>
        </w:tc>
      </w:tr>
      <w:tr w:rsidR="00C92566" w:rsidRPr="00050A59" w:rsidTr="009D2FA0">
        <w:trPr>
          <w:trHeight w:val="23"/>
        </w:trPr>
        <w:tc>
          <w:tcPr>
            <w:tcW w:w="3259" w:type="pct"/>
            <w:vAlign w:val="center"/>
          </w:tcPr>
          <w:p w:rsidR="00C92566" w:rsidRPr="00050A59" w:rsidRDefault="00C92566" w:rsidP="00CD406F">
            <w:pPr>
              <w:jc w:val="both"/>
              <w:rPr>
                <w:rFonts w:ascii="Times New Roman" w:hAnsi="Times New Roman"/>
                <w:bCs/>
                <w:sz w:val="24"/>
                <w:szCs w:val="24"/>
              </w:rPr>
            </w:pPr>
            <w:r w:rsidRPr="00050A59">
              <w:rPr>
                <w:rFonts w:ascii="Times New Roman" w:hAnsi="Times New Roman"/>
                <w:bCs/>
                <w:sz w:val="24"/>
                <w:szCs w:val="24"/>
              </w:rPr>
              <w:t>Учебные занятия</w:t>
            </w:r>
          </w:p>
        </w:tc>
        <w:tc>
          <w:tcPr>
            <w:tcW w:w="579" w:type="pct"/>
            <w:vAlign w:val="center"/>
          </w:tcPr>
          <w:p w:rsidR="00C92566" w:rsidRPr="00050A59" w:rsidRDefault="00C92566" w:rsidP="00AB61E8">
            <w:pPr>
              <w:jc w:val="center"/>
              <w:rPr>
                <w:rFonts w:ascii="Times New Roman" w:hAnsi="Times New Roman"/>
                <w:bCs/>
                <w:sz w:val="24"/>
                <w:szCs w:val="24"/>
              </w:rPr>
            </w:pPr>
            <w:r>
              <w:rPr>
                <w:rFonts w:ascii="Times New Roman" w:hAnsi="Times New Roman"/>
                <w:bCs/>
                <w:sz w:val="24"/>
                <w:szCs w:val="24"/>
              </w:rPr>
              <w:t>108</w:t>
            </w:r>
          </w:p>
        </w:tc>
        <w:tc>
          <w:tcPr>
            <w:tcW w:w="1162" w:type="pct"/>
            <w:vAlign w:val="center"/>
          </w:tcPr>
          <w:p w:rsidR="00C92566" w:rsidRPr="00050A59" w:rsidRDefault="00C92566" w:rsidP="00AB61E8">
            <w:pPr>
              <w:jc w:val="center"/>
              <w:rPr>
                <w:rFonts w:ascii="Times New Roman" w:hAnsi="Times New Roman"/>
                <w:bCs/>
                <w:sz w:val="24"/>
                <w:szCs w:val="24"/>
              </w:rPr>
            </w:pPr>
            <w:r>
              <w:rPr>
                <w:rFonts w:ascii="Times New Roman" w:hAnsi="Times New Roman"/>
                <w:bCs/>
                <w:sz w:val="24"/>
                <w:szCs w:val="24"/>
              </w:rPr>
              <w:t>14</w:t>
            </w:r>
          </w:p>
        </w:tc>
      </w:tr>
      <w:tr w:rsidR="00C92566" w:rsidRPr="00050A59" w:rsidTr="009D2FA0">
        <w:trPr>
          <w:trHeight w:val="23"/>
        </w:trPr>
        <w:tc>
          <w:tcPr>
            <w:tcW w:w="3259" w:type="pct"/>
            <w:vAlign w:val="center"/>
          </w:tcPr>
          <w:p w:rsidR="00C92566" w:rsidRPr="00050A59" w:rsidRDefault="00C92566" w:rsidP="00AB61E8">
            <w:pPr>
              <w:jc w:val="both"/>
              <w:rPr>
                <w:rFonts w:ascii="Times New Roman" w:hAnsi="Times New Roman"/>
                <w:bCs/>
                <w:sz w:val="24"/>
                <w:szCs w:val="24"/>
              </w:rPr>
            </w:pPr>
            <w:r>
              <w:rPr>
                <w:rFonts w:ascii="Times New Roman" w:hAnsi="Times New Roman"/>
                <w:bCs/>
                <w:sz w:val="24"/>
                <w:szCs w:val="24"/>
              </w:rPr>
              <w:t>теоретические</w:t>
            </w:r>
          </w:p>
        </w:tc>
        <w:tc>
          <w:tcPr>
            <w:tcW w:w="579" w:type="pct"/>
            <w:vAlign w:val="center"/>
          </w:tcPr>
          <w:p w:rsidR="00C92566" w:rsidRDefault="00C92566" w:rsidP="00AB61E8">
            <w:pPr>
              <w:jc w:val="center"/>
              <w:rPr>
                <w:rFonts w:ascii="Times New Roman" w:hAnsi="Times New Roman"/>
                <w:bCs/>
                <w:sz w:val="24"/>
                <w:szCs w:val="24"/>
              </w:rPr>
            </w:pPr>
            <w:r>
              <w:rPr>
                <w:rFonts w:ascii="Times New Roman" w:hAnsi="Times New Roman"/>
                <w:bCs/>
                <w:sz w:val="24"/>
                <w:szCs w:val="24"/>
              </w:rPr>
              <w:t>94</w:t>
            </w:r>
          </w:p>
        </w:tc>
        <w:tc>
          <w:tcPr>
            <w:tcW w:w="1162" w:type="pct"/>
            <w:vAlign w:val="center"/>
          </w:tcPr>
          <w:p w:rsidR="00C92566" w:rsidRDefault="00C92566" w:rsidP="00AB61E8">
            <w:pPr>
              <w:jc w:val="center"/>
              <w:rPr>
                <w:rFonts w:ascii="Times New Roman" w:hAnsi="Times New Roman"/>
                <w:bCs/>
                <w:sz w:val="24"/>
                <w:szCs w:val="24"/>
              </w:rPr>
            </w:pPr>
          </w:p>
        </w:tc>
      </w:tr>
      <w:tr w:rsidR="00C92566" w:rsidRPr="00050A59" w:rsidTr="009D2FA0">
        <w:trPr>
          <w:trHeight w:val="23"/>
        </w:trPr>
        <w:tc>
          <w:tcPr>
            <w:tcW w:w="3259" w:type="pct"/>
            <w:vAlign w:val="center"/>
          </w:tcPr>
          <w:p w:rsidR="00C92566" w:rsidRPr="00050A59" w:rsidRDefault="00C92566" w:rsidP="00AB61E8">
            <w:pPr>
              <w:jc w:val="both"/>
              <w:rPr>
                <w:rFonts w:ascii="Times New Roman" w:hAnsi="Times New Roman"/>
                <w:bCs/>
                <w:sz w:val="24"/>
                <w:szCs w:val="24"/>
              </w:rPr>
            </w:pPr>
            <w:r>
              <w:rPr>
                <w:rFonts w:ascii="Times New Roman" w:hAnsi="Times New Roman"/>
                <w:bCs/>
                <w:sz w:val="24"/>
                <w:szCs w:val="24"/>
              </w:rPr>
              <w:t>практические</w:t>
            </w:r>
          </w:p>
        </w:tc>
        <w:tc>
          <w:tcPr>
            <w:tcW w:w="579" w:type="pct"/>
            <w:vAlign w:val="center"/>
          </w:tcPr>
          <w:p w:rsidR="00C92566" w:rsidRDefault="00C92566" w:rsidP="00AB61E8">
            <w:pPr>
              <w:jc w:val="center"/>
              <w:rPr>
                <w:rFonts w:ascii="Times New Roman" w:hAnsi="Times New Roman"/>
                <w:bCs/>
                <w:sz w:val="24"/>
                <w:szCs w:val="24"/>
              </w:rPr>
            </w:pPr>
            <w:r>
              <w:rPr>
                <w:rFonts w:ascii="Times New Roman" w:hAnsi="Times New Roman"/>
                <w:bCs/>
                <w:sz w:val="24"/>
                <w:szCs w:val="24"/>
              </w:rPr>
              <w:t>14</w:t>
            </w:r>
          </w:p>
        </w:tc>
        <w:tc>
          <w:tcPr>
            <w:tcW w:w="1162" w:type="pct"/>
            <w:vAlign w:val="center"/>
          </w:tcPr>
          <w:p w:rsidR="00C92566" w:rsidRDefault="00C92566" w:rsidP="00AB61E8">
            <w:pPr>
              <w:jc w:val="center"/>
              <w:rPr>
                <w:rFonts w:ascii="Times New Roman" w:hAnsi="Times New Roman"/>
                <w:bCs/>
                <w:sz w:val="24"/>
                <w:szCs w:val="24"/>
              </w:rPr>
            </w:pPr>
            <w:r>
              <w:rPr>
                <w:rFonts w:ascii="Times New Roman" w:hAnsi="Times New Roman"/>
                <w:bCs/>
                <w:sz w:val="24"/>
                <w:szCs w:val="24"/>
              </w:rPr>
              <w:t>14</w:t>
            </w:r>
          </w:p>
        </w:tc>
      </w:tr>
      <w:tr w:rsidR="00C92566" w:rsidRPr="00050A59" w:rsidTr="009D2FA0">
        <w:trPr>
          <w:trHeight w:val="23"/>
        </w:trPr>
        <w:tc>
          <w:tcPr>
            <w:tcW w:w="3259" w:type="pct"/>
            <w:vAlign w:val="center"/>
          </w:tcPr>
          <w:p w:rsidR="00C92566" w:rsidRPr="00050A59" w:rsidRDefault="00C92566" w:rsidP="00AB61E8">
            <w:pPr>
              <w:jc w:val="both"/>
              <w:rPr>
                <w:rFonts w:ascii="Times New Roman" w:hAnsi="Times New Roman"/>
                <w:bCs/>
                <w:sz w:val="24"/>
                <w:szCs w:val="24"/>
              </w:rPr>
            </w:pPr>
            <w:r w:rsidRPr="00050A59">
              <w:rPr>
                <w:rFonts w:ascii="Times New Roman" w:hAnsi="Times New Roman"/>
                <w:bCs/>
                <w:sz w:val="24"/>
                <w:szCs w:val="24"/>
              </w:rPr>
              <w:t>Самостоятельная работа</w:t>
            </w:r>
          </w:p>
        </w:tc>
        <w:tc>
          <w:tcPr>
            <w:tcW w:w="579" w:type="pct"/>
            <w:vAlign w:val="center"/>
          </w:tcPr>
          <w:p w:rsidR="00C92566" w:rsidRPr="00050A59" w:rsidRDefault="00C92566" w:rsidP="00AB61E8">
            <w:pPr>
              <w:jc w:val="center"/>
              <w:rPr>
                <w:rFonts w:ascii="Times New Roman" w:hAnsi="Times New Roman"/>
                <w:bCs/>
                <w:sz w:val="24"/>
                <w:szCs w:val="24"/>
              </w:rPr>
            </w:pPr>
            <w:r>
              <w:rPr>
                <w:rFonts w:ascii="Times New Roman" w:hAnsi="Times New Roman"/>
                <w:bCs/>
                <w:sz w:val="24"/>
                <w:szCs w:val="24"/>
              </w:rPr>
              <w:t>10</w:t>
            </w:r>
          </w:p>
        </w:tc>
        <w:tc>
          <w:tcPr>
            <w:tcW w:w="1162" w:type="pct"/>
            <w:vAlign w:val="center"/>
          </w:tcPr>
          <w:p w:rsidR="00C92566" w:rsidRPr="00050A59" w:rsidRDefault="00C92566" w:rsidP="00AB61E8">
            <w:pPr>
              <w:jc w:val="center"/>
              <w:rPr>
                <w:rFonts w:ascii="Times New Roman" w:hAnsi="Times New Roman"/>
                <w:bCs/>
                <w:sz w:val="24"/>
                <w:szCs w:val="24"/>
              </w:rPr>
            </w:pPr>
            <w:r w:rsidRPr="00050A59">
              <w:rPr>
                <w:rFonts w:ascii="Times New Roman" w:hAnsi="Times New Roman"/>
                <w:bCs/>
                <w:sz w:val="24"/>
                <w:szCs w:val="24"/>
              </w:rPr>
              <w:t>-</w:t>
            </w:r>
          </w:p>
        </w:tc>
      </w:tr>
      <w:tr w:rsidR="00C92566" w:rsidRPr="00050A59" w:rsidTr="009D2FA0">
        <w:trPr>
          <w:trHeight w:val="23"/>
        </w:trPr>
        <w:tc>
          <w:tcPr>
            <w:tcW w:w="3259" w:type="pct"/>
            <w:vAlign w:val="center"/>
          </w:tcPr>
          <w:p w:rsidR="00C92566" w:rsidRPr="009D2FA0" w:rsidRDefault="00C92566" w:rsidP="00AB61E8">
            <w:pPr>
              <w:jc w:val="both"/>
              <w:rPr>
                <w:rFonts w:ascii="Times New Roman" w:hAnsi="Times New Roman"/>
                <w:bCs/>
                <w:sz w:val="24"/>
                <w:szCs w:val="24"/>
              </w:rPr>
            </w:pPr>
            <w:r w:rsidRPr="009D2FA0">
              <w:rPr>
                <w:rFonts w:ascii="Times New Roman" w:hAnsi="Times New Roman"/>
                <w:bCs/>
                <w:sz w:val="24"/>
                <w:szCs w:val="24"/>
              </w:rPr>
              <w:t xml:space="preserve">Промежуточная аттестация в </w:t>
            </w:r>
            <w:r w:rsidRPr="009D2FA0">
              <w:rPr>
                <w:rFonts w:ascii="Times New Roman" w:hAnsi="Times New Roman"/>
                <w:bCs/>
                <w:iCs/>
                <w:sz w:val="24"/>
                <w:szCs w:val="24"/>
              </w:rPr>
              <w:t xml:space="preserve">форме </w:t>
            </w:r>
            <w:r w:rsidRPr="009D2FA0">
              <w:rPr>
                <w:rFonts w:ascii="Times New Roman" w:hAnsi="Times New Roman"/>
                <w:bCs/>
                <w:iCs/>
                <w:sz w:val="20"/>
                <w:szCs w:val="20"/>
              </w:rPr>
              <w:t xml:space="preserve"> </w:t>
            </w:r>
            <w:r w:rsidRPr="007B2A9D">
              <w:rPr>
                <w:rFonts w:ascii="Times New Roman" w:hAnsi="Times New Roman"/>
                <w:bCs/>
                <w:iCs/>
                <w:sz w:val="24"/>
                <w:szCs w:val="24"/>
              </w:rPr>
              <w:t>экзамена</w:t>
            </w:r>
          </w:p>
        </w:tc>
        <w:tc>
          <w:tcPr>
            <w:tcW w:w="579" w:type="pct"/>
            <w:vAlign w:val="center"/>
          </w:tcPr>
          <w:p w:rsidR="00C92566" w:rsidRPr="00050A59" w:rsidRDefault="00C92566" w:rsidP="00AB61E8">
            <w:pPr>
              <w:jc w:val="center"/>
              <w:rPr>
                <w:rFonts w:ascii="Times New Roman" w:hAnsi="Times New Roman"/>
                <w:bCs/>
                <w:sz w:val="24"/>
                <w:szCs w:val="24"/>
              </w:rPr>
            </w:pPr>
            <w:r>
              <w:rPr>
                <w:rFonts w:ascii="Times New Roman" w:hAnsi="Times New Roman"/>
                <w:bCs/>
                <w:sz w:val="24"/>
                <w:szCs w:val="24"/>
              </w:rPr>
              <w:t>24</w:t>
            </w:r>
          </w:p>
        </w:tc>
        <w:tc>
          <w:tcPr>
            <w:tcW w:w="1162" w:type="pct"/>
            <w:vAlign w:val="center"/>
          </w:tcPr>
          <w:p w:rsidR="00C92566" w:rsidRPr="00050A59" w:rsidRDefault="00C92566" w:rsidP="00AB61E8">
            <w:pPr>
              <w:jc w:val="center"/>
              <w:rPr>
                <w:rFonts w:ascii="Times New Roman" w:hAnsi="Times New Roman"/>
                <w:bCs/>
                <w:sz w:val="24"/>
                <w:szCs w:val="24"/>
              </w:rPr>
            </w:pPr>
          </w:p>
        </w:tc>
      </w:tr>
      <w:tr w:rsidR="00C92566" w:rsidRPr="00050A59" w:rsidTr="009D2FA0">
        <w:trPr>
          <w:trHeight w:val="23"/>
        </w:trPr>
        <w:tc>
          <w:tcPr>
            <w:tcW w:w="3259" w:type="pct"/>
            <w:vAlign w:val="center"/>
          </w:tcPr>
          <w:p w:rsidR="00C92566" w:rsidRPr="00050A59" w:rsidRDefault="00C92566" w:rsidP="00AB61E8">
            <w:pPr>
              <w:jc w:val="both"/>
              <w:rPr>
                <w:rFonts w:ascii="Times New Roman" w:hAnsi="Times New Roman"/>
                <w:bCs/>
                <w:sz w:val="24"/>
                <w:szCs w:val="24"/>
              </w:rPr>
            </w:pPr>
            <w:r w:rsidRPr="00050A59">
              <w:rPr>
                <w:rFonts w:ascii="Times New Roman" w:hAnsi="Times New Roman"/>
                <w:bCs/>
                <w:sz w:val="24"/>
                <w:szCs w:val="24"/>
              </w:rPr>
              <w:t>Всего</w:t>
            </w:r>
          </w:p>
        </w:tc>
        <w:tc>
          <w:tcPr>
            <w:tcW w:w="579" w:type="pct"/>
            <w:vAlign w:val="center"/>
          </w:tcPr>
          <w:p w:rsidR="00C92566" w:rsidRPr="00050A59" w:rsidRDefault="00C92566" w:rsidP="00AB61E8">
            <w:pPr>
              <w:jc w:val="center"/>
              <w:rPr>
                <w:rFonts w:ascii="Times New Roman" w:hAnsi="Times New Roman"/>
                <w:b/>
                <w:sz w:val="24"/>
                <w:szCs w:val="24"/>
              </w:rPr>
            </w:pPr>
            <w:r>
              <w:rPr>
                <w:rFonts w:ascii="Times New Roman" w:hAnsi="Times New Roman"/>
                <w:b/>
                <w:sz w:val="24"/>
                <w:szCs w:val="24"/>
              </w:rPr>
              <w:t>142</w:t>
            </w:r>
          </w:p>
        </w:tc>
        <w:tc>
          <w:tcPr>
            <w:tcW w:w="1162" w:type="pct"/>
            <w:vAlign w:val="center"/>
          </w:tcPr>
          <w:p w:rsidR="00C92566" w:rsidRPr="00050A59" w:rsidRDefault="00C92566" w:rsidP="00AB61E8">
            <w:pPr>
              <w:jc w:val="center"/>
              <w:rPr>
                <w:rFonts w:ascii="Times New Roman" w:hAnsi="Times New Roman"/>
                <w:b/>
                <w:sz w:val="24"/>
                <w:szCs w:val="24"/>
              </w:rPr>
            </w:pPr>
            <w:r>
              <w:rPr>
                <w:rFonts w:ascii="Times New Roman" w:hAnsi="Times New Roman"/>
                <w:b/>
                <w:sz w:val="24"/>
                <w:szCs w:val="24"/>
              </w:rPr>
              <w:t>14</w:t>
            </w:r>
          </w:p>
        </w:tc>
      </w:tr>
    </w:tbl>
    <w:p w:rsidR="00C92566" w:rsidRDefault="00C92566" w:rsidP="00272FA2">
      <w:pPr>
        <w:rPr>
          <w:rFonts w:ascii="Times New Roman" w:hAnsi="Times New Roman"/>
          <w:b/>
          <w:sz w:val="24"/>
          <w:szCs w:val="24"/>
        </w:rPr>
        <w:sectPr w:rsidR="00C92566" w:rsidSect="00D40A1A">
          <w:headerReference w:type="even" r:id="rId9"/>
          <w:pgSz w:w="11906" w:h="16838"/>
          <w:pgMar w:top="1134" w:right="567" w:bottom="1134" w:left="1701" w:header="709" w:footer="709" w:gutter="0"/>
          <w:cols w:space="708"/>
          <w:docGrid w:linePitch="360"/>
        </w:sectPr>
      </w:pPr>
      <w:bookmarkStart w:id="29" w:name="_Toc152334670"/>
      <w:bookmarkStart w:id="30" w:name="_Toc156294573"/>
      <w:bookmarkStart w:id="31" w:name="_Toc156825295"/>
      <w:bookmarkEnd w:id="28"/>
    </w:p>
    <w:p w:rsidR="00C92566" w:rsidRPr="00997D13" w:rsidRDefault="00C92566" w:rsidP="00272FA2">
      <w:pPr>
        <w:rPr>
          <w:rFonts w:ascii="Times New Roman" w:hAnsi="Times New Roman"/>
          <w:b/>
          <w:bCs/>
          <w:sz w:val="24"/>
          <w:szCs w:val="24"/>
        </w:rPr>
      </w:pPr>
      <w:r w:rsidRPr="00997D13">
        <w:rPr>
          <w:rFonts w:ascii="Times New Roman" w:hAnsi="Times New Roman"/>
          <w:b/>
          <w:sz w:val="24"/>
          <w:szCs w:val="24"/>
        </w:rPr>
        <w:lastRenderedPageBreak/>
        <w:t xml:space="preserve">2.2. Содержание дисциплины </w:t>
      </w: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5"/>
        <w:gridCol w:w="8968"/>
        <w:gridCol w:w="1776"/>
        <w:gridCol w:w="1977"/>
      </w:tblGrid>
      <w:tr w:rsidR="00C92566" w:rsidRPr="00997D13" w:rsidTr="00BA1C1D">
        <w:trPr>
          <w:trHeight w:val="20"/>
        </w:trPr>
        <w:tc>
          <w:tcPr>
            <w:tcW w:w="817" w:type="pct"/>
            <w:vAlign w:val="center"/>
          </w:tcPr>
          <w:p w:rsidR="00C92566" w:rsidRPr="00997D13" w:rsidRDefault="00C92566" w:rsidP="00952848">
            <w:pPr>
              <w:suppressAutoHyphens/>
              <w:jc w:val="center"/>
              <w:rPr>
                <w:rFonts w:ascii="Times New Roman" w:hAnsi="Times New Roman"/>
                <w:b/>
                <w:bCs/>
                <w:sz w:val="24"/>
                <w:szCs w:val="24"/>
              </w:rPr>
            </w:pPr>
            <w:r w:rsidRPr="00997D13">
              <w:rPr>
                <w:rFonts w:ascii="Times New Roman" w:hAnsi="Times New Roman"/>
                <w:b/>
                <w:bCs/>
                <w:sz w:val="24"/>
                <w:szCs w:val="24"/>
              </w:rPr>
              <w:t>Наименование разделов и тем</w:t>
            </w:r>
          </w:p>
        </w:tc>
        <w:tc>
          <w:tcPr>
            <w:tcW w:w="2949" w:type="pct"/>
            <w:vAlign w:val="center"/>
          </w:tcPr>
          <w:p w:rsidR="00C92566" w:rsidRPr="00997D13" w:rsidRDefault="00C92566" w:rsidP="00952848">
            <w:pPr>
              <w:suppressAutoHyphens/>
              <w:jc w:val="center"/>
              <w:rPr>
                <w:rFonts w:ascii="Times New Roman" w:hAnsi="Times New Roman"/>
                <w:b/>
                <w:bCs/>
                <w:sz w:val="24"/>
                <w:szCs w:val="24"/>
              </w:rPr>
            </w:pPr>
            <w:r w:rsidRPr="00997D13">
              <w:rPr>
                <w:rFonts w:ascii="Times New Roman" w:hAnsi="Times New Roman"/>
                <w:b/>
                <w:bCs/>
                <w:sz w:val="24"/>
                <w:szCs w:val="24"/>
              </w:rPr>
              <w:t>Содержание учебного материала и формы организации деятельности обучающихся</w:t>
            </w:r>
          </w:p>
        </w:tc>
        <w:tc>
          <w:tcPr>
            <w:tcW w:w="584" w:type="pct"/>
            <w:vAlign w:val="center"/>
          </w:tcPr>
          <w:p w:rsidR="00C92566" w:rsidRPr="00997D13" w:rsidRDefault="00C92566" w:rsidP="00952848">
            <w:pPr>
              <w:suppressAutoHyphens/>
              <w:jc w:val="center"/>
              <w:rPr>
                <w:rFonts w:ascii="Times New Roman" w:hAnsi="Times New Roman"/>
                <w:b/>
                <w:bCs/>
                <w:sz w:val="24"/>
                <w:szCs w:val="24"/>
              </w:rPr>
            </w:pPr>
            <w:r w:rsidRPr="00997D13">
              <w:rPr>
                <w:rFonts w:ascii="Times New Roman" w:hAnsi="Times New Roman"/>
                <w:b/>
                <w:bCs/>
                <w:sz w:val="24"/>
                <w:szCs w:val="24"/>
              </w:rPr>
              <w:t>Объем, акад. ч / в том числе в форме практической подготовки, акад. ч</w:t>
            </w:r>
          </w:p>
        </w:tc>
        <w:tc>
          <w:tcPr>
            <w:tcW w:w="650" w:type="pct"/>
            <w:vAlign w:val="center"/>
          </w:tcPr>
          <w:p w:rsidR="00C92566" w:rsidRPr="00997D13" w:rsidRDefault="00C92566" w:rsidP="00952848">
            <w:pPr>
              <w:suppressAutoHyphens/>
              <w:jc w:val="center"/>
              <w:rPr>
                <w:rFonts w:ascii="Times New Roman" w:hAnsi="Times New Roman"/>
                <w:b/>
                <w:bCs/>
                <w:sz w:val="24"/>
                <w:szCs w:val="24"/>
              </w:rPr>
            </w:pPr>
            <w:r w:rsidRPr="00997D13">
              <w:rPr>
                <w:rFonts w:ascii="Times New Roman" w:hAnsi="Times New Roman"/>
                <w:b/>
                <w:bCs/>
                <w:sz w:val="24"/>
                <w:szCs w:val="24"/>
              </w:rPr>
              <w:t>Коды компетенций и личностных результатов, формированию которых способствует элемент программы</w:t>
            </w:r>
          </w:p>
        </w:tc>
      </w:tr>
      <w:tr w:rsidR="00C92566" w:rsidRPr="00997D13" w:rsidTr="00BA1C1D">
        <w:trPr>
          <w:trHeight w:val="20"/>
        </w:trPr>
        <w:tc>
          <w:tcPr>
            <w:tcW w:w="817" w:type="pct"/>
          </w:tcPr>
          <w:p w:rsidR="00C92566" w:rsidRPr="00997D13" w:rsidRDefault="00C92566" w:rsidP="00952848">
            <w:pPr>
              <w:jc w:val="center"/>
              <w:rPr>
                <w:rFonts w:ascii="Times New Roman" w:hAnsi="Times New Roman"/>
                <w:b/>
                <w:bCs/>
                <w:i/>
                <w:iCs/>
                <w:sz w:val="24"/>
                <w:szCs w:val="24"/>
              </w:rPr>
            </w:pPr>
            <w:r w:rsidRPr="00997D13">
              <w:rPr>
                <w:rFonts w:ascii="Times New Roman" w:hAnsi="Times New Roman"/>
                <w:b/>
                <w:bCs/>
                <w:i/>
                <w:iCs/>
                <w:sz w:val="24"/>
                <w:szCs w:val="24"/>
              </w:rPr>
              <w:t>1</w:t>
            </w:r>
          </w:p>
        </w:tc>
        <w:tc>
          <w:tcPr>
            <w:tcW w:w="2949" w:type="pct"/>
          </w:tcPr>
          <w:p w:rsidR="00C92566" w:rsidRPr="00997D13" w:rsidRDefault="00C92566" w:rsidP="00952848">
            <w:pPr>
              <w:jc w:val="center"/>
              <w:rPr>
                <w:rFonts w:ascii="Times New Roman" w:hAnsi="Times New Roman"/>
                <w:b/>
                <w:bCs/>
                <w:i/>
                <w:iCs/>
                <w:sz w:val="24"/>
                <w:szCs w:val="24"/>
              </w:rPr>
            </w:pPr>
            <w:r w:rsidRPr="00997D13">
              <w:rPr>
                <w:rFonts w:ascii="Times New Roman" w:hAnsi="Times New Roman"/>
                <w:b/>
                <w:bCs/>
                <w:i/>
                <w:iCs/>
                <w:sz w:val="24"/>
                <w:szCs w:val="24"/>
              </w:rPr>
              <w:t>2</w:t>
            </w:r>
          </w:p>
        </w:tc>
        <w:tc>
          <w:tcPr>
            <w:tcW w:w="584" w:type="pct"/>
          </w:tcPr>
          <w:p w:rsidR="00C92566" w:rsidRPr="00997D13" w:rsidRDefault="00C92566" w:rsidP="00952848">
            <w:pPr>
              <w:jc w:val="center"/>
              <w:rPr>
                <w:rFonts w:ascii="Times New Roman" w:hAnsi="Times New Roman"/>
                <w:b/>
                <w:bCs/>
                <w:i/>
                <w:iCs/>
                <w:sz w:val="24"/>
                <w:szCs w:val="24"/>
              </w:rPr>
            </w:pPr>
            <w:r w:rsidRPr="00997D13">
              <w:rPr>
                <w:rFonts w:ascii="Times New Roman" w:hAnsi="Times New Roman"/>
                <w:b/>
                <w:bCs/>
                <w:i/>
                <w:iCs/>
                <w:sz w:val="24"/>
                <w:szCs w:val="24"/>
              </w:rPr>
              <w:t>3</w:t>
            </w:r>
          </w:p>
        </w:tc>
        <w:tc>
          <w:tcPr>
            <w:tcW w:w="650" w:type="pct"/>
          </w:tcPr>
          <w:p w:rsidR="00C92566" w:rsidRPr="00997D13" w:rsidRDefault="00C92566" w:rsidP="00952848">
            <w:pPr>
              <w:jc w:val="center"/>
              <w:rPr>
                <w:rFonts w:ascii="Times New Roman" w:hAnsi="Times New Roman"/>
                <w:b/>
                <w:bCs/>
                <w:i/>
                <w:iCs/>
                <w:sz w:val="24"/>
                <w:szCs w:val="24"/>
              </w:rPr>
            </w:pPr>
            <w:r w:rsidRPr="00997D13">
              <w:rPr>
                <w:rFonts w:ascii="Times New Roman" w:hAnsi="Times New Roman"/>
                <w:b/>
                <w:bCs/>
                <w:i/>
                <w:iCs/>
                <w:sz w:val="24"/>
                <w:szCs w:val="24"/>
              </w:rPr>
              <w:t>4</w:t>
            </w:r>
          </w:p>
        </w:tc>
      </w:tr>
      <w:tr w:rsidR="00C92566" w:rsidRPr="00997D13" w:rsidTr="00BA1C1D">
        <w:trPr>
          <w:trHeight w:val="212"/>
        </w:trPr>
        <w:tc>
          <w:tcPr>
            <w:tcW w:w="3766" w:type="pct"/>
            <w:gridSpan w:val="2"/>
          </w:tcPr>
          <w:p w:rsidR="00C92566" w:rsidRPr="00997D13" w:rsidRDefault="00C92566" w:rsidP="00952848">
            <w:pPr>
              <w:rPr>
                <w:rFonts w:ascii="Times New Roman" w:hAnsi="Times New Roman"/>
                <w:b/>
                <w:bCs/>
                <w:sz w:val="24"/>
                <w:szCs w:val="24"/>
              </w:rPr>
            </w:pPr>
            <w:r w:rsidRPr="00997D13">
              <w:rPr>
                <w:rFonts w:ascii="Times New Roman" w:hAnsi="Times New Roman"/>
                <w:b/>
                <w:bCs/>
                <w:sz w:val="24"/>
                <w:szCs w:val="24"/>
              </w:rPr>
              <w:t>Раздел 1. Электротехника</w:t>
            </w:r>
          </w:p>
        </w:tc>
        <w:tc>
          <w:tcPr>
            <w:tcW w:w="584" w:type="pct"/>
          </w:tcPr>
          <w:p w:rsidR="00C92566" w:rsidRPr="00997D13" w:rsidRDefault="00C92566" w:rsidP="00952848">
            <w:pPr>
              <w:jc w:val="center"/>
              <w:rPr>
                <w:rFonts w:ascii="Times New Roman" w:hAnsi="Times New Roman"/>
                <w:b/>
                <w:bCs/>
                <w:i/>
                <w:iCs/>
                <w:sz w:val="24"/>
                <w:szCs w:val="24"/>
              </w:rPr>
            </w:pPr>
            <w:r w:rsidRPr="00997D13">
              <w:rPr>
                <w:rFonts w:ascii="Times New Roman" w:hAnsi="Times New Roman"/>
                <w:iCs/>
                <w:sz w:val="24"/>
                <w:szCs w:val="24"/>
                <w:lang w:val="en-US"/>
              </w:rPr>
              <w:t>5</w:t>
            </w:r>
            <w:r w:rsidRPr="00997D13">
              <w:rPr>
                <w:rFonts w:ascii="Times New Roman" w:hAnsi="Times New Roman"/>
                <w:iCs/>
                <w:sz w:val="24"/>
                <w:szCs w:val="24"/>
              </w:rPr>
              <w:t>8/6</w:t>
            </w:r>
          </w:p>
        </w:tc>
        <w:tc>
          <w:tcPr>
            <w:tcW w:w="650" w:type="pct"/>
          </w:tcPr>
          <w:p w:rsidR="00C92566" w:rsidRPr="00997D13" w:rsidRDefault="00C92566" w:rsidP="00952848">
            <w:pPr>
              <w:jc w:val="center"/>
              <w:rPr>
                <w:rFonts w:ascii="Times New Roman" w:hAnsi="Times New Roman"/>
                <w:b/>
                <w:bCs/>
                <w:i/>
                <w:iCs/>
                <w:sz w:val="24"/>
                <w:szCs w:val="24"/>
              </w:rPr>
            </w:pPr>
          </w:p>
        </w:tc>
      </w:tr>
      <w:tr w:rsidR="00C92566" w:rsidRPr="00997D13" w:rsidTr="00BA1C1D">
        <w:trPr>
          <w:trHeight w:val="20"/>
        </w:trPr>
        <w:tc>
          <w:tcPr>
            <w:tcW w:w="817" w:type="pct"/>
            <w:vMerge w:val="restart"/>
          </w:tcPr>
          <w:p w:rsidR="00C92566" w:rsidRPr="00997D13" w:rsidRDefault="00C92566" w:rsidP="00952848">
            <w:pPr>
              <w:rPr>
                <w:rFonts w:ascii="Times New Roman" w:hAnsi="Times New Roman"/>
                <w:bCs/>
                <w:sz w:val="24"/>
                <w:szCs w:val="24"/>
              </w:rPr>
            </w:pPr>
            <w:r w:rsidRPr="00997D13">
              <w:rPr>
                <w:rFonts w:ascii="Times New Roman" w:hAnsi="Times New Roman"/>
                <w:b/>
                <w:bCs/>
                <w:sz w:val="24"/>
                <w:szCs w:val="24"/>
              </w:rPr>
              <w:t xml:space="preserve">Тема 1.1. </w:t>
            </w:r>
            <w:r w:rsidRPr="00997D13">
              <w:rPr>
                <w:rFonts w:ascii="Times New Roman" w:hAnsi="Times New Roman"/>
                <w:sz w:val="24"/>
                <w:szCs w:val="24"/>
              </w:rPr>
              <w:t>Электрическое поле</w:t>
            </w:r>
          </w:p>
          <w:p w:rsidR="00C92566" w:rsidRPr="00997D13" w:rsidRDefault="00C92566" w:rsidP="00952848">
            <w:pPr>
              <w:rPr>
                <w:rFonts w:ascii="Times New Roman" w:hAnsi="Times New Roman"/>
                <w:b/>
                <w:bCs/>
                <w:sz w:val="24"/>
                <w:szCs w:val="24"/>
              </w:rPr>
            </w:pPr>
          </w:p>
        </w:tc>
        <w:tc>
          <w:tcPr>
            <w:tcW w:w="2949" w:type="pct"/>
          </w:tcPr>
          <w:p w:rsidR="00C92566" w:rsidRPr="00997D13" w:rsidRDefault="00C92566" w:rsidP="00952848">
            <w:pPr>
              <w:rPr>
                <w:rFonts w:ascii="Times New Roman" w:hAnsi="Times New Roman"/>
                <w:b/>
                <w:bCs/>
                <w:i/>
                <w:sz w:val="24"/>
                <w:szCs w:val="24"/>
              </w:rPr>
            </w:pPr>
            <w:r w:rsidRPr="00997D13">
              <w:rPr>
                <w:rFonts w:ascii="Times New Roman" w:hAnsi="Times New Roman"/>
                <w:b/>
                <w:bCs/>
                <w:sz w:val="24"/>
                <w:szCs w:val="24"/>
              </w:rPr>
              <w:t xml:space="preserve">Содержание </w:t>
            </w:r>
          </w:p>
        </w:tc>
        <w:tc>
          <w:tcPr>
            <w:tcW w:w="584" w:type="pct"/>
            <w:vAlign w:val="center"/>
          </w:tcPr>
          <w:p w:rsidR="00C92566" w:rsidRPr="00997D13" w:rsidRDefault="00C92566" w:rsidP="00952848">
            <w:pPr>
              <w:suppressAutoHyphens/>
              <w:jc w:val="center"/>
              <w:rPr>
                <w:rFonts w:ascii="Times New Roman" w:hAnsi="Times New Roman"/>
                <w:b/>
                <w:i/>
                <w:iCs/>
                <w:sz w:val="24"/>
                <w:szCs w:val="24"/>
              </w:rPr>
            </w:pPr>
            <w:r w:rsidRPr="00997D13">
              <w:rPr>
                <w:rFonts w:ascii="Times New Roman" w:hAnsi="Times New Roman"/>
                <w:b/>
                <w:iCs/>
                <w:sz w:val="24"/>
                <w:szCs w:val="24"/>
              </w:rPr>
              <w:t>4</w:t>
            </w:r>
          </w:p>
        </w:tc>
        <w:tc>
          <w:tcPr>
            <w:tcW w:w="650" w:type="pct"/>
            <w:vMerge w:val="restart"/>
          </w:tcPr>
          <w:p w:rsidR="00C92566" w:rsidRPr="00997D13" w:rsidRDefault="00C92566" w:rsidP="00952848">
            <w:pPr>
              <w:rPr>
                <w:rFonts w:ascii="Times New Roman" w:hAnsi="Times New Roman"/>
                <w:sz w:val="24"/>
                <w:szCs w:val="24"/>
              </w:rPr>
            </w:pPr>
            <w:r w:rsidRPr="00997D13">
              <w:rPr>
                <w:rFonts w:ascii="Times New Roman" w:hAnsi="Times New Roman"/>
                <w:sz w:val="24"/>
                <w:szCs w:val="24"/>
              </w:rPr>
              <w:t>ОК 1, ОК 2, ОК 5,</w:t>
            </w:r>
          </w:p>
          <w:p w:rsidR="00C92566" w:rsidRPr="00997D13" w:rsidRDefault="00C92566" w:rsidP="00952848">
            <w:pPr>
              <w:rPr>
                <w:rFonts w:ascii="Times New Roman" w:hAnsi="Times New Roman"/>
                <w:sz w:val="24"/>
                <w:szCs w:val="24"/>
              </w:rPr>
            </w:pPr>
            <w:r w:rsidRPr="00997D13">
              <w:rPr>
                <w:rFonts w:ascii="Times New Roman" w:hAnsi="Times New Roman"/>
                <w:sz w:val="24"/>
                <w:szCs w:val="24"/>
              </w:rPr>
              <w:t xml:space="preserve"> ОК 9, ПК 1.1, ПК 1.2, ПК 1.3 ,ПК 3.1, ПК 3.2 </w:t>
            </w:r>
          </w:p>
          <w:p w:rsidR="00C92566" w:rsidRPr="00997D13" w:rsidRDefault="00C92566" w:rsidP="00F158CA">
            <w:pPr>
              <w:rPr>
                <w:rFonts w:ascii="Times New Roman" w:hAnsi="Times New Roman"/>
                <w:sz w:val="24"/>
                <w:szCs w:val="24"/>
              </w:rPr>
            </w:pPr>
            <w:r w:rsidRPr="00997D13">
              <w:rPr>
                <w:rFonts w:ascii="Times New Roman" w:hAnsi="Times New Roman"/>
                <w:sz w:val="24"/>
                <w:szCs w:val="24"/>
              </w:rPr>
              <w:t>ПК4.1, ПК 4.2, ПК 4. 3</w:t>
            </w:r>
          </w:p>
        </w:tc>
      </w:tr>
      <w:tr w:rsidR="00C92566" w:rsidRPr="00997D13" w:rsidTr="00BA1C1D">
        <w:trPr>
          <w:trHeight w:val="20"/>
        </w:trPr>
        <w:tc>
          <w:tcPr>
            <w:tcW w:w="0" w:type="auto"/>
            <w:vMerge/>
            <w:vAlign w:val="center"/>
          </w:tcPr>
          <w:p w:rsidR="00C92566" w:rsidRPr="00997D13" w:rsidRDefault="00C92566" w:rsidP="00952848">
            <w:pPr>
              <w:rPr>
                <w:rFonts w:ascii="Times New Roman" w:hAnsi="Times New Roman"/>
                <w:b/>
                <w:bCs/>
                <w:sz w:val="24"/>
                <w:szCs w:val="24"/>
              </w:rPr>
            </w:pPr>
          </w:p>
        </w:tc>
        <w:tc>
          <w:tcPr>
            <w:tcW w:w="2949" w:type="pct"/>
          </w:tcPr>
          <w:p w:rsidR="00C92566" w:rsidRPr="00997D13" w:rsidRDefault="00C92566" w:rsidP="00952848">
            <w:pPr>
              <w:rPr>
                <w:rFonts w:ascii="Times New Roman" w:hAnsi="Times New Roman"/>
                <w:b/>
                <w:bCs/>
                <w:sz w:val="24"/>
                <w:szCs w:val="24"/>
              </w:rPr>
            </w:pPr>
            <w:r w:rsidRPr="00997D13">
              <w:rPr>
                <w:rFonts w:ascii="Times New Roman" w:hAnsi="Times New Roman"/>
                <w:b/>
                <w:bCs/>
                <w:sz w:val="24"/>
                <w:szCs w:val="24"/>
              </w:rPr>
              <w:t xml:space="preserve">1. </w:t>
            </w:r>
            <w:r w:rsidRPr="00997D13">
              <w:rPr>
                <w:rFonts w:ascii="Times New Roman" w:hAnsi="Times New Roman"/>
                <w:bCs/>
                <w:sz w:val="24"/>
                <w:szCs w:val="24"/>
              </w:rPr>
              <w:t>Начальные сведение об электрическом токе. Ток проводимости, ток переноса, ток смещения, ток в вакууме и полупроводниках. Зависимость сопротивления от температуры. Явления, сопровождающие электрический ток. Основные параметры, характеризующие электрический ток.</w:t>
            </w:r>
          </w:p>
        </w:tc>
        <w:tc>
          <w:tcPr>
            <w:tcW w:w="584" w:type="pct"/>
            <w:vMerge w:val="restart"/>
            <w:vAlign w:val="center"/>
          </w:tcPr>
          <w:p w:rsidR="00C92566" w:rsidRPr="00997D13" w:rsidRDefault="00C92566" w:rsidP="00952848">
            <w:pPr>
              <w:suppressAutoHyphens/>
              <w:jc w:val="center"/>
              <w:rPr>
                <w:rFonts w:ascii="Times New Roman" w:hAnsi="Times New Roman"/>
                <w:b/>
                <w:bCs/>
                <w:i/>
                <w:iCs/>
                <w:sz w:val="24"/>
                <w:szCs w:val="24"/>
              </w:rPr>
            </w:pPr>
            <w:r w:rsidRPr="00997D13">
              <w:rPr>
                <w:rFonts w:ascii="Times New Roman" w:hAnsi="Times New Roman"/>
                <w:b/>
                <w:iCs/>
                <w:sz w:val="24"/>
                <w:szCs w:val="24"/>
              </w:rPr>
              <w:t>4</w:t>
            </w:r>
          </w:p>
        </w:tc>
        <w:tc>
          <w:tcPr>
            <w:tcW w:w="0" w:type="auto"/>
            <w:vMerge/>
            <w:vAlign w:val="center"/>
          </w:tcPr>
          <w:p w:rsidR="00C92566" w:rsidRPr="00997D13" w:rsidRDefault="00C92566" w:rsidP="00952848">
            <w:pPr>
              <w:rPr>
                <w:rFonts w:ascii="Times New Roman" w:hAnsi="Times New Roman"/>
                <w:sz w:val="24"/>
                <w:szCs w:val="24"/>
              </w:rPr>
            </w:pPr>
          </w:p>
        </w:tc>
      </w:tr>
      <w:tr w:rsidR="00C92566" w:rsidRPr="00997D13" w:rsidTr="00BA1C1D">
        <w:trPr>
          <w:trHeight w:val="20"/>
        </w:trPr>
        <w:tc>
          <w:tcPr>
            <w:tcW w:w="0" w:type="auto"/>
            <w:vMerge/>
            <w:vAlign w:val="center"/>
          </w:tcPr>
          <w:p w:rsidR="00C92566" w:rsidRPr="00997D13" w:rsidRDefault="00C92566" w:rsidP="00952848">
            <w:pPr>
              <w:rPr>
                <w:rFonts w:ascii="Times New Roman" w:hAnsi="Times New Roman"/>
                <w:b/>
                <w:bCs/>
                <w:sz w:val="24"/>
                <w:szCs w:val="24"/>
              </w:rPr>
            </w:pPr>
          </w:p>
        </w:tc>
        <w:tc>
          <w:tcPr>
            <w:tcW w:w="2949" w:type="pct"/>
          </w:tcPr>
          <w:p w:rsidR="00C92566" w:rsidRPr="00997D13" w:rsidRDefault="00C92566" w:rsidP="00952848">
            <w:pPr>
              <w:rPr>
                <w:rFonts w:ascii="Times New Roman" w:hAnsi="Times New Roman"/>
                <w:b/>
                <w:bCs/>
                <w:sz w:val="24"/>
                <w:szCs w:val="24"/>
              </w:rPr>
            </w:pPr>
            <w:r w:rsidRPr="00997D13">
              <w:rPr>
                <w:rFonts w:ascii="Times New Roman" w:hAnsi="Times New Roman"/>
                <w:b/>
                <w:bCs/>
                <w:sz w:val="24"/>
                <w:szCs w:val="24"/>
              </w:rPr>
              <w:t>2.</w:t>
            </w:r>
            <w:r w:rsidRPr="00997D13">
              <w:rPr>
                <w:rFonts w:ascii="Times New Roman" w:hAnsi="Times New Roman"/>
                <w:bCs/>
                <w:sz w:val="24"/>
                <w:szCs w:val="24"/>
              </w:rPr>
              <w:t xml:space="preserve"> Характеристики электрического поля. Формы существования материи. Характеристики электрического поля: напряженность, потенциал, напряжение. Закон Кулона, теорема Гаусса. Потенциал и электродвижущая сила.  Энергетическая и силовая характеристика электрического поля.</w:t>
            </w:r>
          </w:p>
        </w:tc>
        <w:tc>
          <w:tcPr>
            <w:tcW w:w="0" w:type="auto"/>
            <w:vMerge/>
            <w:vAlign w:val="center"/>
          </w:tcPr>
          <w:p w:rsidR="00C92566" w:rsidRPr="00997D13" w:rsidRDefault="00C92566" w:rsidP="00952848">
            <w:pPr>
              <w:rPr>
                <w:rFonts w:ascii="Times New Roman" w:hAnsi="Times New Roman"/>
                <w:b/>
                <w:bCs/>
                <w:i/>
                <w:iCs/>
                <w:sz w:val="24"/>
                <w:szCs w:val="24"/>
              </w:rPr>
            </w:pPr>
          </w:p>
        </w:tc>
        <w:tc>
          <w:tcPr>
            <w:tcW w:w="0" w:type="auto"/>
            <w:vMerge/>
            <w:vAlign w:val="center"/>
          </w:tcPr>
          <w:p w:rsidR="00C92566" w:rsidRPr="00997D13" w:rsidRDefault="00C92566" w:rsidP="00952848">
            <w:pPr>
              <w:rPr>
                <w:rFonts w:ascii="Times New Roman" w:hAnsi="Times New Roman"/>
                <w:sz w:val="24"/>
                <w:szCs w:val="24"/>
              </w:rPr>
            </w:pPr>
          </w:p>
        </w:tc>
      </w:tr>
      <w:tr w:rsidR="00C92566" w:rsidRPr="00997D13" w:rsidTr="00BA1C1D">
        <w:trPr>
          <w:trHeight w:val="20"/>
        </w:trPr>
        <w:tc>
          <w:tcPr>
            <w:tcW w:w="0" w:type="auto"/>
            <w:vMerge/>
            <w:vAlign w:val="center"/>
          </w:tcPr>
          <w:p w:rsidR="00C92566" w:rsidRPr="00997D13" w:rsidRDefault="00C92566" w:rsidP="00952848">
            <w:pPr>
              <w:rPr>
                <w:rFonts w:ascii="Times New Roman" w:hAnsi="Times New Roman"/>
                <w:b/>
                <w:bCs/>
                <w:sz w:val="24"/>
                <w:szCs w:val="24"/>
              </w:rPr>
            </w:pPr>
          </w:p>
        </w:tc>
        <w:tc>
          <w:tcPr>
            <w:tcW w:w="2949" w:type="pct"/>
          </w:tcPr>
          <w:p w:rsidR="00C92566" w:rsidRPr="00997D13" w:rsidRDefault="00C92566" w:rsidP="00952848">
            <w:pPr>
              <w:rPr>
                <w:rFonts w:ascii="Times New Roman" w:hAnsi="Times New Roman"/>
                <w:b/>
                <w:bCs/>
                <w:sz w:val="24"/>
                <w:szCs w:val="24"/>
              </w:rPr>
            </w:pPr>
            <w:r w:rsidRPr="00997D13">
              <w:rPr>
                <w:rFonts w:ascii="Times New Roman" w:hAnsi="Times New Roman"/>
                <w:b/>
                <w:bCs/>
                <w:sz w:val="24"/>
                <w:szCs w:val="24"/>
              </w:rPr>
              <w:t>Самостоятельная работа обучающихся Конденсаторы: типы,виды</w:t>
            </w:r>
          </w:p>
        </w:tc>
        <w:tc>
          <w:tcPr>
            <w:tcW w:w="584" w:type="pct"/>
            <w:vAlign w:val="center"/>
          </w:tcPr>
          <w:p w:rsidR="00C92566" w:rsidRPr="00997D13" w:rsidRDefault="00C92566" w:rsidP="00952848">
            <w:pPr>
              <w:suppressAutoHyphens/>
              <w:jc w:val="center"/>
              <w:rPr>
                <w:rFonts w:ascii="Times New Roman" w:hAnsi="Times New Roman"/>
                <w:b/>
                <w:bCs/>
                <w:i/>
                <w:iCs/>
                <w:sz w:val="24"/>
                <w:szCs w:val="24"/>
              </w:rPr>
            </w:pPr>
            <w:r w:rsidRPr="00997D13">
              <w:rPr>
                <w:rFonts w:ascii="Times New Roman" w:hAnsi="Times New Roman"/>
                <w:b/>
                <w:bCs/>
                <w:i/>
                <w:iCs/>
                <w:sz w:val="24"/>
                <w:szCs w:val="24"/>
              </w:rPr>
              <w:t>2</w:t>
            </w:r>
          </w:p>
        </w:tc>
        <w:tc>
          <w:tcPr>
            <w:tcW w:w="0" w:type="auto"/>
            <w:vMerge/>
            <w:vAlign w:val="center"/>
          </w:tcPr>
          <w:p w:rsidR="00C92566" w:rsidRPr="00997D13" w:rsidRDefault="00C92566" w:rsidP="00952848">
            <w:pPr>
              <w:rPr>
                <w:rFonts w:ascii="Times New Roman" w:hAnsi="Times New Roman"/>
                <w:sz w:val="24"/>
                <w:szCs w:val="24"/>
              </w:rPr>
            </w:pPr>
          </w:p>
        </w:tc>
      </w:tr>
      <w:tr w:rsidR="00C92566" w:rsidRPr="00997D13" w:rsidTr="00BA1C1D">
        <w:trPr>
          <w:trHeight w:val="20"/>
        </w:trPr>
        <w:tc>
          <w:tcPr>
            <w:tcW w:w="817" w:type="pct"/>
            <w:vMerge w:val="restart"/>
          </w:tcPr>
          <w:p w:rsidR="00C92566" w:rsidRPr="00997D13" w:rsidRDefault="00C92566" w:rsidP="00952848">
            <w:pPr>
              <w:rPr>
                <w:rFonts w:ascii="Times New Roman" w:hAnsi="Times New Roman"/>
                <w:b/>
                <w:bCs/>
                <w:sz w:val="24"/>
                <w:szCs w:val="24"/>
              </w:rPr>
            </w:pPr>
            <w:r w:rsidRPr="00997D13">
              <w:rPr>
                <w:rFonts w:ascii="Times New Roman" w:hAnsi="Times New Roman"/>
                <w:b/>
                <w:bCs/>
                <w:sz w:val="24"/>
                <w:szCs w:val="24"/>
              </w:rPr>
              <w:t xml:space="preserve">Тема 1.2. </w:t>
            </w:r>
            <w:r w:rsidRPr="00997D13">
              <w:rPr>
                <w:rFonts w:ascii="Times New Roman" w:hAnsi="Times New Roman"/>
                <w:sz w:val="24"/>
                <w:szCs w:val="24"/>
              </w:rPr>
              <w:t>Электрические цепи постоянного тока</w:t>
            </w:r>
            <w:r w:rsidRPr="00997D13">
              <w:rPr>
                <w:rFonts w:ascii="Times New Roman" w:hAnsi="Times New Roman"/>
                <w:b/>
                <w:bCs/>
                <w:sz w:val="24"/>
                <w:szCs w:val="24"/>
              </w:rPr>
              <w:t xml:space="preserve"> </w:t>
            </w:r>
          </w:p>
        </w:tc>
        <w:tc>
          <w:tcPr>
            <w:tcW w:w="2949" w:type="pct"/>
          </w:tcPr>
          <w:p w:rsidR="00C92566" w:rsidRPr="00997D13" w:rsidRDefault="00C92566" w:rsidP="00952848">
            <w:pPr>
              <w:rPr>
                <w:rFonts w:ascii="Times New Roman" w:hAnsi="Times New Roman"/>
                <w:b/>
                <w:bCs/>
                <w:i/>
                <w:sz w:val="24"/>
                <w:szCs w:val="24"/>
              </w:rPr>
            </w:pPr>
            <w:r w:rsidRPr="00997D13">
              <w:rPr>
                <w:rFonts w:ascii="Times New Roman" w:hAnsi="Times New Roman"/>
                <w:b/>
                <w:bCs/>
                <w:sz w:val="24"/>
                <w:szCs w:val="24"/>
              </w:rPr>
              <w:t>Содержание учебного материала</w:t>
            </w:r>
          </w:p>
        </w:tc>
        <w:tc>
          <w:tcPr>
            <w:tcW w:w="584" w:type="pct"/>
            <w:vAlign w:val="center"/>
          </w:tcPr>
          <w:p w:rsidR="00C92566" w:rsidRPr="00997D13" w:rsidRDefault="00C92566" w:rsidP="00952848">
            <w:pPr>
              <w:suppressAutoHyphens/>
              <w:jc w:val="center"/>
              <w:rPr>
                <w:rFonts w:ascii="Times New Roman" w:hAnsi="Times New Roman"/>
                <w:b/>
                <w:i/>
                <w:iCs/>
                <w:sz w:val="24"/>
                <w:szCs w:val="24"/>
              </w:rPr>
            </w:pPr>
            <w:r w:rsidRPr="00997D13">
              <w:rPr>
                <w:rFonts w:ascii="Times New Roman" w:hAnsi="Times New Roman"/>
                <w:b/>
                <w:iCs/>
                <w:sz w:val="24"/>
                <w:szCs w:val="24"/>
              </w:rPr>
              <w:t>24/6</w:t>
            </w:r>
          </w:p>
        </w:tc>
        <w:tc>
          <w:tcPr>
            <w:tcW w:w="650" w:type="pct"/>
            <w:vMerge w:val="restart"/>
          </w:tcPr>
          <w:p w:rsidR="00C92566" w:rsidRPr="00997D13" w:rsidRDefault="00C92566" w:rsidP="00F737AC">
            <w:pPr>
              <w:rPr>
                <w:rFonts w:ascii="Times New Roman" w:hAnsi="Times New Roman"/>
                <w:sz w:val="24"/>
                <w:szCs w:val="24"/>
              </w:rPr>
            </w:pPr>
            <w:r w:rsidRPr="00997D13">
              <w:rPr>
                <w:rFonts w:ascii="Times New Roman" w:hAnsi="Times New Roman"/>
                <w:sz w:val="24"/>
                <w:szCs w:val="24"/>
              </w:rPr>
              <w:t>ОК 1, ОК 2, ОК 5,</w:t>
            </w:r>
          </w:p>
          <w:p w:rsidR="00C92566" w:rsidRPr="00997D13" w:rsidRDefault="00C92566" w:rsidP="00F737AC">
            <w:pPr>
              <w:rPr>
                <w:rFonts w:ascii="Times New Roman" w:hAnsi="Times New Roman"/>
                <w:sz w:val="24"/>
                <w:szCs w:val="24"/>
              </w:rPr>
            </w:pPr>
            <w:r w:rsidRPr="00997D13">
              <w:rPr>
                <w:rFonts w:ascii="Times New Roman" w:hAnsi="Times New Roman"/>
                <w:sz w:val="24"/>
                <w:szCs w:val="24"/>
              </w:rPr>
              <w:t xml:space="preserve"> ОК 9, ПК 1.1, ПК 1.2, ПК 1.3 ,ПК 3.1, ПК 3.2 </w:t>
            </w:r>
          </w:p>
          <w:p w:rsidR="00C92566" w:rsidRPr="00997D13" w:rsidRDefault="00C92566" w:rsidP="00F737AC">
            <w:pPr>
              <w:rPr>
                <w:rFonts w:ascii="Times New Roman" w:hAnsi="Times New Roman"/>
                <w:sz w:val="24"/>
                <w:szCs w:val="24"/>
              </w:rPr>
            </w:pPr>
            <w:r w:rsidRPr="00997D13">
              <w:rPr>
                <w:rFonts w:ascii="Times New Roman" w:hAnsi="Times New Roman"/>
                <w:sz w:val="24"/>
                <w:szCs w:val="24"/>
              </w:rPr>
              <w:t>ПК4.1, ПК 4.2, ПК 4.</w:t>
            </w:r>
            <w:r>
              <w:rPr>
                <w:rFonts w:ascii="Times New Roman" w:hAnsi="Times New Roman"/>
                <w:sz w:val="24"/>
                <w:szCs w:val="24"/>
              </w:rPr>
              <w:t>3</w:t>
            </w:r>
          </w:p>
        </w:tc>
      </w:tr>
      <w:tr w:rsidR="00C92566" w:rsidRPr="00997D13" w:rsidTr="00BA1C1D">
        <w:trPr>
          <w:trHeight w:val="690"/>
        </w:trPr>
        <w:tc>
          <w:tcPr>
            <w:tcW w:w="0" w:type="auto"/>
            <w:vMerge/>
            <w:vAlign w:val="center"/>
          </w:tcPr>
          <w:p w:rsidR="00C92566" w:rsidRPr="00997D13" w:rsidRDefault="00C92566" w:rsidP="00952848">
            <w:pPr>
              <w:rPr>
                <w:rFonts w:ascii="Times New Roman" w:hAnsi="Times New Roman"/>
                <w:b/>
                <w:bCs/>
                <w:sz w:val="24"/>
                <w:szCs w:val="24"/>
              </w:rPr>
            </w:pPr>
          </w:p>
        </w:tc>
        <w:tc>
          <w:tcPr>
            <w:tcW w:w="2949" w:type="pct"/>
          </w:tcPr>
          <w:p w:rsidR="00C92566" w:rsidRPr="00997D13" w:rsidRDefault="00C92566" w:rsidP="00631F80">
            <w:pPr>
              <w:jc w:val="both"/>
              <w:rPr>
                <w:rFonts w:ascii="Times New Roman" w:hAnsi="Times New Roman"/>
                <w:sz w:val="24"/>
                <w:szCs w:val="24"/>
              </w:rPr>
            </w:pPr>
            <w:r w:rsidRPr="00997D13">
              <w:rPr>
                <w:rFonts w:ascii="Times New Roman" w:hAnsi="Times New Roman"/>
                <w:b/>
                <w:bCs/>
                <w:sz w:val="24"/>
                <w:szCs w:val="24"/>
              </w:rPr>
              <w:t>1.</w:t>
            </w:r>
            <w:r w:rsidRPr="00997D13">
              <w:rPr>
                <w:rFonts w:ascii="Times New Roman" w:hAnsi="Times New Roman"/>
                <w:sz w:val="24"/>
                <w:szCs w:val="24"/>
              </w:rPr>
              <w:t>.</w:t>
            </w:r>
            <w:r w:rsidRPr="00997D13">
              <w:rPr>
                <w:rFonts w:ascii="Times New Roman" w:hAnsi="Times New Roman"/>
                <w:color w:val="000000"/>
                <w:sz w:val="24"/>
                <w:szCs w:val="24"/>
              </w:rPr>
              <w:t>Источники и приемном электрической энергии.. Элементы электрической цепи.</w:t>
            </w:r>
          </w:p>
          <w:p w:rsidR="00C92566" w:rsidRPr="00997D13" w:rsidRDefault="00C92566" w:rsidP="00631F80">
            <w:pPr>
              <w:rPr>
                <w:rFonts w:ascii="Times New Roman" w:hAnsi="Times New Roman"/>
                <w:b/>
                <w:bCs/>
                <w:sz w:val="24"/>
                <w:szCs w:val="24"/>
              </w:rPr>
            </w:pPr>
            <w:r w:rsidRPr="00997D13">
              <w:rPr>
                <w:rFonts w:ascii="Times New Roman" w:hAnsi="Times New Roman"/>
                <w:color w:val="000000"/>
                <w:sz w:val="24"/>
                <w:szCs w:val="24"/>
              </w:rPr>
              <w:t xml:space="preserve">Классификация  электрических цепей . Физические основы работы источника ЭДС. Соединение  источников ЭДС. </w:t>
            </w:r>
          </w:p>
        </w:tc>
        <w:tc>
          <w:tcPr>
            <w:tcW w:w="584" w:type="pct"/>
            <w:vMerge w:val="restart"/>
            <w:vAlign w:val="center"/>
          </w:tcPr>
          <w:p w:rsidR="00C92566" w:rsidRPr="00997D13" w:rsidRDefault="00C92566" w:rsidP="00952848">
            <w:pPr>
              <w:suppressAutoHyphens/>
              <w:jc w:val="center"/>
              <w:rPr>
                <w:rFonts w:ascii="Times New Roman" w:hAnsi="Times New Roman"/>
                <w:b/>
                <w:bCs/>
                <w:i/>
                <w:iCs/>
                <w:sz w:val="24"/>
                <w:szCs w:val="24"/>
              </w:rPr>
            </w:pPr>
            <w:r w:rsidRPr="00997D13">
              <w:rPr>
                <w:rFonts w:ascii="Times New Roman" w:hAnsi="Times New Roman"/>
                <w:b/>
                <w:iCs/>
                <w:sz w:val="24"/>
                <w:szCs w:val="24"/>
              </w:rPr>
              <w:t>16</w:t>
            </w:r>
          </w:p>
        </w:tc>
        <w:tc>
          <w:tcPr>
            <w:tcW w:w="0" w:type="auto"/>
            <w:vMerge/>
            <w:vAlign w:val="center"/>
          </w:tcPr>
          <w:p w:rsidR="00C92566" w:rsidRPr="00997D13" w:rsidRDefault="00C92566" w:rsidP="00952848">
            <w:pPr>
              <w:rPr>
                <w:rFonts w:ascii="Times New Roman" w:hAnsi="Times New Roman"/>
                <w:sz w:val="24"/>
                <w:szCs w:val="24"/>
              </w:rPr>
            </w:pPr>
          </w:p>
        </w:tc>
      </w:tr>
      <w:tr w:rsidR="00C92566" w:rsidRPr="00997D13" w:rsidTr="00BA1C1D">
        <w:trPr>
          <w:trHeight w:val="165"/>
        </w:trPr>
        <w:tc>
          <w:tcPr>
            <w:tcW w:w="0" w:type="auto"/>
            <w:vMerge/>
            <w:vAlign w:val="center"/>
          </w:tcPr>
          <w:p w:rsidR="00C92566" w:rsidRPr="00997D13" w:rsidRDefault="00C92566" w:rsidP="00952848">
            <w:pPr>
              <w:rPr>
                <w:rFonts w:ascii="Times New Roman" w:hAnsi="Times New Roman"/>
                <w:b/>
                <w:bCs/>
                <w:sz w:val="24"/>
                <w:szCs w:val="24"/>
              </w:rPr>
            </w:pPr>
          </w:p>
        </w:tc>
        <w:tc>
          <w:tcPr>
            <w:tcW w:w="2949" w:type="pct"/>
          </w:tcPr>
          <w:p w:rsidR="00C92566" w:rsidRPr="00997D13" w:rsidRDefault="00C92566" w:rsidP="00631F80">
            <w:pPr>
              <w:rPr>
                <w:rFonts w:ascii="Times New Roman" w:hAnsi="Times New Roman"/>
                <w:color w:val="000000"/>
                <w:sz w:val="24"/>
                <w:szCs w:val="24"/>
              </w:rPr>
            </w:pPr>
            <w:r w:rsidRPr="00997D13">
              <w:rPr>
                <w:rFonts w:ascii="Times New Roman" w:hAnsi="Times New Roman"/>
                <w:color w:val="000000"/>
                <w:sz w:val="24"/>
                <w:szCs w:val="24"/>
              </w:rPr>
              <w:t xml:space="preserve">2.Сопротивление и проводимость проводников. </w:t>
            </w:r>
          </w:p>
          <w:p w:rsidR="00C92566" w:rsidRPr="00997D13" w:rsidRDefault="00C92566" w:rsidP="00631F80">
            <w:pPr>
              <w:jc w:val="both"/>
              <w:rPr>
                <w:rFonts w:ascii="Times New Roman" w:hAnsi="Times New Roman"/>
                <w:b/>
                <w:bCs/>
                <w:sz w:val="24"/>
                <w:szCs w:val="24"/>
              </w:rPr>
            </w:pPr>
            <w:r w:rsidRPr="00997D13">
              <w:rPr>
                <w:rFonts w:ascii="Times New Roman" w:hAnsi="Times New Roman"/>
                <w:color w:val="000000"/>
                <w:sz w:val="24"/>
                <w:szCs w:val="24"/>
              </w:rPr>
              <w:t>3.Общее сопротивление цепи при последовательном, параллельном   и смешанном</w:t>
            </w:r>
          </w:p>
        </w:tc>
        <w:tc>
          <w:tcPr>
            <w:tcW w:w="584" w:type="pct"/>
            <w:vMerge/>
            <w:vAlign w:val="center"/>
          </w:tcPr>
          <w:p w:rsidR="00C92566" w:rsidRPr="00997D13" w:rsidRDefault="00C92566" w:rsidP="00952848">
            <w:pPr>
              <w:suppressAutoHyphens/>
              <w:jc w:val="center"/>
              <w:rPr>
                <w:rFonts w:ascii="Times New Roman" w:hAnsi="Times New Roman"/>
                <w:b/>
                <w:iCs/>
                <w:sz w:val="24"/>
                <w:szCs w:val="24"/>
              </w:rPr>
            </w:pPr>
          </w:p>
        </w:tc>
        <w:tc>
          <w:tcPr>
            <w:tcW w:w="0" w:type="auto"/>
            <w:vMerge/>
            <w:vAlign w:val="center"/>
          </w:tcPr>
          <w:p w:rsidR="00C92566" w:rsidRPr="00997D13" w:rsidRDefault="00C92566" w:rsidP="00952848">
            <w:pPr>
              <w:rPr>
                <w:rFonts w:ascii="Times New Roman" w:hAnsi="Times New Roman"/>
                <w:sz w:val="24"/>
                <w:szCs w:val="24"/>
              </w:rPr>
            </w:pPr>
          </w:p>
        </w:tc>
      </w:tr>
      <w:tr w:rsidR="00C92566" w:rsidRPr="00997D13" w:rsidTr="00BA1C1D">
        <w:trPr>
          <w:trHeight w:val="269"/>
        </w:trPr>
        <w:tc>
          <w:tcPr>
            <w:tcW w:w="0" w:type="auto"/>
            <w:vMerge/>
            <w:vAlign w:val="center"/>
          </w:tcPr>
          <w:p w:rsidR="00C92566" w:rsidRPr="00997D13" w:rsidRDefault="00C92566" w:rsidP="00952848">
            <w:pPr>
              <w:rPr>
                <w:rFonts w:ascii="Times New Roman" w:hAnsi="Times New Roman"/>
                <w:b/>
                <w:bCs/>
                <w:sz w:val="24"/>
                <w:szCs w:val="24"/>
              </w:rPr>
            </w:pPr>
          </w:p>
        </w:tc>
        <w:tc>
          <w:tcPr>
            <w:tcW w:w="2949" w:type="pct"/>
          </w:tcPr>
          <w:p w:rsidR="00C92566" w:rsidRPr="00997D13" w:rsidRDefault="00C92566" w:rsidP="00631F80">
            <w:pPr>
              <w:jc w:val="both"/>
              <w:rPr>
                <w:rFonts w:ascii="Times New Roman" w:hAnsi="Times New Roman"/>
                <w:color w:val="000000"/>
                <w:sz w:val="24"/>
                <w:szCs w:val="24"/>
              </w:rPr>
            </w:pPr>
            <w:r w:rsidRPr="00997D13">
              <w:rPr>
                <w:rFonts w:ascii="Times New Roman" w:hAnsi="Times New Roman"/>
                <w:color w:val="000000"/>
                <w:sz w:val="24"/>
                <w:szCs w:val="24"/>
              </w:rPr>
              <w:t xml:space="preserve"> соединениях резисторов. Работа и мощность электрического тока.</w:t>
            </w:r>
          </w:p>
        </w:tc>
        <w:tc>
          <w:tcPr>
            <w:tcW w:w="584" w:type="pct"/>
            <w:vMerge/>
            <w:vAlign w:val="center"/>
          </w:tcPr>
          <w:p w:rsidR="00C92566" w:rsidRPr="00997D13" w:rsidRDefault="00C92566" w:rsidP="00952848">
            <w:pPr>
              <w:suppressAutoHyphens/>
              <w:jc w:val="center"/>
              <w:rPr>
                <w:rFonts w:ascii="Times New Roman" w:hAnsi="Times New Roman"/>
                <w:b/>
                <w:iCs/>
                <w:sz w:val="24"/>
                <w:szCs w:val="24"/>
              </w:rPr>
            </w:pPr>
          </w:p>
        </w:tc>
        <w:tc>
          <w:tcPr>
            <w:tcW w:w="0" w:type="auto"/>
            <w:vMerge/>
            <w:vAlign w:val="center"/>
          </w:tcPr>
          <w:p w:rsidR="00C92566" w:rsidRPr="00997D13" w:rsidRDefault="00C92566" w:rsidP="00952848">
            <w:pPr>
              <w:rPr>
                <w:rFonts w:ascii="Times New Roman" w:hAnsi="Times New Roman"/>
                <w:sz w:val="24"/>
                <w:szCs w:val="24"/>
              </w:rPr>
            </w:pPr>
          </w:p>
        </w:tc>
      </w:tr>
      <w:tr w:rsidR="00C92566" w:rsidRPr="00997D13" w:rsidTr="00BA1C1D">
        <w:trPr>
          <w:trHeight w:val="390"/>
        </w:trPr>
        <w:tc>
          <w:tcPr>
            <w:tcW w:w="0" w:type="auto"/>
            <w:vMerge/>
            <w:vAlign w:val="center"/>
          </w:tcPr>
          <w:p w:rsidR="00C92566" w:rsidRPr="00997D13" w:rsidRDefault="00C92566" w:rsidP="00952848">
            <w:pPr>
              <w:rPr>
                <w:rFonts w:ascii="Times New Roman" w:hAnsi="Times New Roman"/>
                <w:b/>
                <w:bCs/>
                <w:sz w:val="24"/>
                <w:szCs w:val="24"/>
              </w:rPr>
            </w:pPr>
          </w:p>
        </w:tc>
        <w:tc>
          <w:tcPr>
            <w:tcW w:w="2949" w:type="pct"/>
          </w:tcPr>
          <w:p w:rsidR="00C92566" w:rsidRPr="00997D13" w:rsidRDefault="00C92566" w:rsidP="00952848">
            <w:pPr>
              <w:jc w:val="both"/>
              <w:rPr>
                <w:rFonts w:ascii="Times New Roman" w:hAnsi="Times New Roman"/>
                <w:b/>
                <w:bCs/>
                <w:sz w:val="24"/>
                <w:szCs w:val="24"/>
              </w:rPr>
            </w:pPr>
            <w:r w:rsidRPr="00997D13">
              <w:rPr>
                <w:rFonts w:ascii="Times New Roman" w:hAnsi="Times New Roman"/>
                <w:sz w:val="24"/>
                <w:szCs w:val="24"/>
              </w:rPr>
              <w:t xml:space="preserve">4.Режимы работы цепи. Закон Джоуля-Ленца.  </w:t>
            </w:r>
          </w:p>
        </w:tc>
        <w:tc>
          <w:tcPr>
            <w:tcW w:w="584" w:type="pct"/>
            <w:vMerge/>
            <w:vAlign w:val="center"/>
          </w:tcPr>
          <w:p w:rsidR="00C92566" w:rsidRPr="00997D13" w:rsidRDefault="00C92566" w:rsidP="00952848">
            <w:pPr>
              <w:suppressAutoHyphens/>
              <w:jc w:val="center"/>
              <w:rPr>
                <w:rFonts w:ascii="Times New Roman" w:hAnsi="Times New Roman"/>
                <w:b/>
                <w:iCs/>
                <w:sz w:val="24"/>
                <w:szCs w:val="24"/>
              </w:rPr>
            </w:pPr>
          </w:p>
        </w:tc>
        <w:tc>
          <w:tcPr>
            <w:tcW w:w="0" w:type="auto"/>
            <w:vMerge/>
            <w:vAlign w:val="center"/>
          </w:tcPr>
          <w:p w:rsidR="00C92566" w:rsidRPr="00997D13" w:rsidRDefault="00C92566" w:rsidP="00952848">
            <w:pPr>
              <w:rPr>
                <w:rFonts w:ascii="Times New Roman" w:hAnsi="Times New Roman"/>
                <w:sz w:val="24"/>
                <w:szCs w:val="24"/>
              </w:rPr>
            </w:pPr>
          </w:p>
        </w:tc>
      </w:tr>
      <w:tr w:rsidR="00C92566" w:rsidRPr="00997D13" w:rsidTr="00BA1C1D">
        <w:trPr>
          <w:trHeight w:val="510"/>
        </w:trPr>
        <w:tc>
          <w:tcPr>
            <w:tcW w:w="0" w:type="auto"/>
            <w:vMerge/>
            <w:vAlign w:val="center"/>
          </w:tcPr>
          <w:p w:rsidR="00C92566" w:rsidRPr="00997D13" w:rsidRDefault="00C92566" w:rsidP="00952848">
            <w:pPr>
              <w:rPr>
                <w:rFonts w:ascii="Times New Roman" w:hAnsi="Times New Roman"/>
                <w:b/>
                <w:bCs/>
                <w:sz w:val="24"/>
                <w:szCs w:val="24"/>
              </w:rPr>
            </w:pPr>
          </w:p>
        </w:tc>
        <w:tc>
          <w:tcPr>
            <w:tcW w:w="2949" w:type="pct"/>
          </w:tcPr>
          <w:p w:rsidR="00C92566" w:rsidRPr="00997D13" w:rsidRDefault="00C92566" w:rsidP="00952848">
            <w:pPr>
              <w:jc w:val="both"/>
              <w:rPr>
                <w:rFonts w:ascii="Times New Roman" w:hAnsi="Times New Roman"/>
                <w:b/>
                <w:bCs/>
                <w:sz w:val="24"/>
                <w:szCs w:val="24"/>
              </w:rPr>
            </w:pPr>
            <w:r w:rsidRPr="00997D13">
              <w:rPr>
                <w:rFonts w:ascii="Times New Roman" w:hAnsi="Times New Roman"/>
                <w:sz w:val="24"/>
                <w:szCs w:val="24"/>
              </w:rPr>
              <w:t>5.Режимы работы источников энергии. Способы получения, передачи и использования электрической энергии.</w:t>
            </w:r>
          </w:p>
        </w:tc>
        <w:tc>
          <w:tcPr>
            <w:tcW w:w="584" w:type="pct"/>
            <w:vMerge/>
            <w:vAlign w:val="center"/>
          </w:tcPr>
          <w:p w:rsidR="00C92566" w:rsidRPr="00997D13" w:rsidRDefault="00C92566" w:rsidP="00952848">
            <w:pPr>
              <w:suppressAutoHyphens/>
              <w:jc w:val="center"/>
              <w:rPr>
                <w:rFonts w:ascii="Times New Roman" w:hAnsi="Times New Roman"/>
                <w:b/>
                <w:iCs/>
                <w:sz w:val="24"/>
                <w:szCs w:val="24"/>
              </w:rPr>
            </w:pPr>
          </w:p>
        </w:tc>
        <w:tc>
          <w:tcPr>
            <w:tcW w:w="0" w:type="auto"/>
            <w:vMerge/>
            <w:vAlign w:val="center"/>
          </w:tcPr>
          <w:p w:rsidR="00C92566" w:rsidRPr="00997D13" w:rsidRDefault="00C92566" w:rsidP="00952848">
            <w:pPr>
              <w:rPr>
                <w:rFonts w:ascii="Times New Roman" w:hAnsi="Times New Roman"/>
                <w:sz w:val="24"/>
                <w:szCs w:val="24"/>
              </w:rPr>
            </w:pPr>
          </w:p>
        </w:tc>
      </w:tr>
      <w:tr w:rsidR="00C92566" w:rsidRPr="00997D13" w:rsidTr="00BA1C1D">
        <w:trPr>
          <w:trHeight w:val="360"/>
        </w:trPr>
        <w:tc>
          <w:tcPr>
            <w:tcW w:w="0" w:type="auto"/>
            <w:vMerge/>
            <w:vAlign w:val="center"/>
          </w:tcPr>
          <w:p w:rsidR="00C92566" w:rsidRPr="00997D13" w:rsidRDefault="00C92566" w:rsidP="00952848">
            <w:pPr>
              <w:rPr>
                <w:rFonts w:ascii="Times New Roman" w:hAnsi="Times New Roman"/>
                <w:b/>
                <w:bCs/>
                <w:sz w:val="24"/>
                <w:szCs w:val="24"/>
              </w:rPr>
            </w:pPr>
          </w:p>
        </w:tc>
        <w:tc>
          <w:tcPr>
            <w:tcW w:w="2949" w:type="pct"/>
          </w:tcPr>
          <w:p w:rsidR="00C92566" w:rsidRPr="00997D13" w:rsidRDefault="00C92566" w:rsidP="00631F80">
            <w:pPr>
              <w:jc w:val="both"/>
              <w:rPr>
                <w:rFonts w:ascii="Times New Roman" w:hAnsi="Times New Roman"/>
                <w:sz w:val="24"/>
                <w:szCs w:val="24"/>
              </w:rPr>
            </w:pPr>
            <w:r w:rsidRPr="00997D13">
              <w:rPr>
                <w:rFonts w:ascii="Times New Roman" w:hAnsi="Times New Roman"/>
                <w:b/>
                <w:sz w:val="24"/>
                <w:szCs w:val="24"/>
              </w:rPr>
              <w:t>6.</w:t>
            </w:r>
            <w:r w:rsidRPr="00997D13">
              <w:rPr>
                <w:rFonts w:ascii="Times New Roman" w:hAnsi="Times New Roman"/>
                <w:sz w:val="24"/>
                <w:szCs w:val="24"/>
              </w:rPr>
              <w:t xml:space="preserve"> </w:t>
            </w:r>
            <w:r w:rsidRPr="00997D13">
              <w:rPr>
                <w:rFonts w:ascii="Times New Roman" w:hAnsi="Times New Roman"/>
                <w:color w:val="000000"/>
                <w:sz w:val="24"/>
                <w:szCs w:val="24"/>
              </w:rPr>
              <w:t>Первое и второе правило Кирхгофа</w:t>
            </w:r>
          </w:p>
          <w:p w:rsidR="00C92566" w:rsidRPr="00997D13" w:rsidRDefault="00C92566" w:rsidP="00631F80">
            <w:pPr>
              <w:jc w:val="both"/>
              <w:rPr>
                <w:rFonts w:ascii="Times New Roman" w:hAnsi="Times New Roman"/>
                <w:b/>
                <w:bCs/>
                <w:sz w:val="24"/>
                <w:szCs w:val="24"/>
              </w:rPr>
            </w:pPr>
            <w:r w:rsidRPr="00997D13">
              <w:rPr>
                <w:rFonts w:ascii="Times New Roman" w:hAnsi="Times New Roman"/>
                <w:color w:val="000000"/>
                <w:sz w:val="24"/>
                <w:szCs w:val="24"/>
              </w:rPr>
              <w:lastRenderedPageBreak/>
              <w:t>Расчет сложных электрических цепей различными методами</w:t>
            </w:r>
          </w:p>
        </w:tc>
        <w:tc>
          <w:tcPr>
            <w:tcW w:w="0" w:type="auto"/>
            <w:vMerge/>
            <w:vAlign w:val="center"/>
          </w:tcPr>
          <w:p w:rsidR="00C92566" w:rsidRPr="00997D13" w:rsidRDefault="00C92566" w:rsidP="00952848">
            <w:pPr>
              <w:rPr>
                <w:rFonts w:ascii="Times New Roman" w:hAnsi="Times New Roman"/>
                <w:b/>
                <w:bCs/>
                <w:i/>
                <w:iCs/>
                <w:sz w:val="24"/>
                <w:szCs w:val="24"/>
              </w:rPr>
            </w:pPr>
          </w:p>
        </w:tc>
        <w:tc>
          <w:tcPr>
            <w:tcW w:w="0" w:type="auto"/>
            <w:vMerge/>
            <w:vAlign w:val="center"/>
          </w:tcPr>
          <w:p w:rsidR="00C92566" w:rsidRPr="00997D13" w:rsidRDefault="00C92566" w:rsidP="00952848">
            <w:pPr>
              <w:rPr>
                <w:rFonts w:ascii="Times New Roman" w:hAnsi="Times New Roman"/>
                <w:sz w:val="24"/>
                <w:szCs w:val="24"/>
              </w:rPr>
            </w:pPr>
          </w:p>
        </w:tc>
      </w:tr>
      <w:tr w:rsidR="00C92566" w:rsidRPr="00997D13" w:rsidTr="00BA1C1D">
        <w:trPr>
          <w:trHeight w:val="165"/>
        </w:trPr>
        <w:tc>
          <w:tcPr>
            <w:tcW w:w="0" w:type="auto"/>
            <w:vMerge/>
            <w:vAlign w:val="center"/>
          </w:tcPr>
          <w:p w:rsidR="00C92566" w:rsidRPr="00997D13" w:rsidRDefault="00C92566" w:rsidP="00952848">
            <w:pPr>
              <w:rPr>
                <w:rFonts w:ascii="Times New Roman" w:hAnsi="Times New Roman"/>
                <w:b/>
                <w:bCs/>
                <w:sz w:val="24"/>
                <w:szCs w:val="24"/>
              </w:rPr>
            </w:pPr>
          </w:p>
        </w:tc>
        <w:tc>
          <w:tcPr>
            <w:tcW w:w="2949" w:type="pct"/>
          </w:tcPr>
          <w:p w:rsidR="00C92566" w:rsidRPr="00997D13" w:rsidRDefault="00C92566" w:rsidP="00952848">
            <w:pPr>
              <w:jc w:val="both"/>
              <w:rPr>
                <w:rFonts w:ascii="Times New Roman" w:hAnsi="Times New Roman"/>
                <w:b/>
                <w:sz w:val="24"/>
                <w:szCs w:val="24"/>
              </w:rPr>
            </w:pPr>
            <w:r w:rsidRPr="00997D13">
              <w:rPr>
                <w:rFonts w:ascii="Times New Roman" w:hAnsi="Times New Roman"/>
                <w:sz w:val="24"/>
                <w:szCs w:val="24"/>
              </w:rPr>
              <w:t xml:space="preserve">7. Потенциальная диаграмма. Расчет проводов на нагревание. </w:t>
            </w:r>
          </w:p>
        </w:tc>
        <w:tc>
          <w:tcPr>
            <w:tcW w:w="0" w:type="auto"/>
            <w:vMerge/>
            <w:vAlign w:val="center"/>
          </w:tcPr>
          <w:p w:rsidR="00C92566" w:rsidRPr="00997D13" w:rsidRDefault="00C92566" w:rsidP="00952848">
            <w:pPr>
              <w:rPr>
                <w:rFonts w:ascii="Times New Roman" w:hAnsi="Times New Roman"/>
                <w:b/>
                <w:bCs/>
                <w:i/>
                <w:iCs/>
                <w:sz w:val="24"/>
                <w:szCs w:val="24"/>
              </w:rPr>
            </w:pPr>
          </w:p>
        </w:tc>
        <w:tc>
          <w:tcPr>
            <w:tcW w:w="0" w:type="auto"/>
            <w:vMerge/>
            <w:vAlign w:val="center"/>
          </w:tcPr>
          <w:p w:rsidR="00C92566" w:rsidRPr="00997D13" w:rsidRDefault="00C92566" w:rsidP="00952848">
            <w:pPr>
              <w:rPr>
                <w:rFonts w:ascii="Times New Roman" w:hAnsi="Times New Roman"/>
                <w:sz w:val="24"/>
                <w:szCs w:val="24"/>
              </w:rPr>
            </w:pPr>
          </w:p>
        </w:tc>
      </w:tr>
      <w:tr w:rsidR="00C92566" w:rsidRPr="00997D13" w:rsidTr="00BA1C1D">
        <w:trPr>
          <w:trHeight w:val="315"/>
        </w:trPr>
        <w:tc>
          <w:tcPr>
            <w:tcW w:w="0" w:type="auto"/>
            <w:vMerge/>
            <w:vAlign w:val="center"/>
          </w:tcPr>
          <w:p w:rsidR="00C92566" w:rsidRPr="00997D13" w:rsidRDefault="00C92566" w:rsidP="00952848">
            <w:pPr>
              <w:rPr>
                <w:rFonts w:ascii="Times New Roman" w:hAnsi="Times New Roman"/>
                <w:b/>
                <w:bCs/>
                <w:sz w:val="24"/>
                <w:szCs w:val="24"/>
              </w:rPr>
            </w:pPr>
          </w:p>
        </w:tc>
        <w:tc>
          <w:tcPr>
            <w:tcW w:w="2949" w:type="pct"/>
          </w:tcPr>
          <w:p w:rsidR="00C92566" w:rsidRPr="00997D13" w:rsidRDefault="00C92566" w:rsidP="00952848">
            <w:pPr>
              <w:jc w:val="both"/>
              <w:rPr>
                <w:rFonts w:ascii="Times New Roman" w:hAnsi="Times New Roman"/>
                <w:sz w:val="24"/>
                <w:szCs w:val="24"/>
              </w:rPr>
            </w:pPr>
            <w:r w:rsidRPr="00997D13">
              <w:rPr>
                <w:rFonts w:ascii="Times New Roman" w:hAnsi="Times New Roman"/>
                <w:color w:val="000000"/>
                <w:sz w:val="24"/>
                <w:szCs w:val="24"/>
              </w:rPr>
              <w:t>8.Нелинейные электрические цепи постоянного тока</w:t>
            </w:r>
          </w:p>
        </w:tc>
        <w:tc>
          <w:tcPr>
            <w:tcW w:w="0" w:type="auto"/>
            <w:vMerge/>
            <w:vAlign w:val="center"/>
          </w:tcPr>
          <w:p w:rsidR="00C92566" w:rsidRPr="00997D13" w:rsidRDefault="00C92566" w:rsidP="00952848">
            <w:pPr>
              <w:rPr>
                <w:rFonts w:ascii="Times New Roman" w:hAnsi="Times New Roman"/>
                <w:b/>
                <w:bCs/>
                <w:i/>
                <w:iCs/>
                <w:sz w:val="24"/>
                <w:szCs w:val="24"/>
              </w:rPr>
            </w:pPr>
          </w:p>
        </w:tc>
        <w:tc>
          <w:tcPr>
            <w:tcW w:w="0" w:type="auto"/>
            <w:vMerge/>
            <w:vAlign w:val="center"/>
          </w:tcPr>
          <w:p w:rsidR="00C92566" w:rsidRPr="00997D13" w:rsidRDefault="00C92566" w:rsidP="00952848">
            <w:pPr>
              <w:rPr>
                <w:rFonts w:ascii="Times New Roman" w:hAnsi="Times New Roman"/>
                <w:sz w:val="24"/>
                <w:szCs w:val="24"/>
              </w:rPr>
            </w:pPr>
          </w:p>
        </w:tc>
      </w:tr>
      <w:tr w:rsidR="00C92566" w:rsidRPr="00997D13" w:rsidTr="00BA1C1D">
        <w:trPr>
          <w:trHeight w:val="20"/>
        </w:trPr>
        <w:tc>
          <w:tcPr>
            <w:tcW w:w="0" w:type="auto"/>
            <w:vMerge/>
            <w:vAlign w:val="center"/>
          </w:tcPr>
          <w:p w:rsidR="00C92566" w:rsidRPr="00997D13" w:rsidRDefault="00C92566" w:rsidP="00952848">
            <w:pPr>
              <w:rPr>
                <w:rFonts w:ascii="Times New Roman" w:hAnsi="Times New Roman"/>
                <w:b/>
                <w:bCs/>
                <w:sz w:val="24"/>
                <w:szCs w:val="24"/>
              </w:rPr>
            </w:pPr>
          </w:p>
        </w:tc>
        <w:tc>
          <w:tcPr>
            <w:tcW w:w="2949" w:type="pct"/>
          </w:tcPr>
          <w:p w:rsidR="00C92566" w:rsidRPr="00997D13" w:rsidRDefault="00C92566" w:rsidP="00952848">
            <w:pPr>
              <w:rPr>
                <w:rFonts w:ascii="Times New Roman" w:hAnsi="Times New Roman"/>
                <w:b/>
                <w:sz w:val="24"/>
                <w:szCs w:val="24"/>
              </w:rPr>
            </w:pPr>
            <w:r w:rsidRPr="00997D13">
              <w:rPr>
                <w:rFonts w:ascii="Times New Roman" w:hAnsi="Times New Roman"/>
                <w:b/>
                <w:bCs/>
                <w:sz w:val="24"/>
                <w:szCs w:val="24"/>
              </w:rPr>
              <w:t>В том числе практических и лабораторных занятий</w:t>
            </w:r>
          </w:p>
        </w:tc>
        <w:tc>
          <w:tcPr>
            <w:tcW w:w="584" w:type="pct"/>
            <w:vAlign w:val="center"/>
          </w:tcPr>
          <w:p w:rsidR="00C92566" w:rsidRPr="00997D13" w:rsidRDefault="00C92566" w:rsidP="00952848">
            <w:pPr>
              <w:suppressAutoHyphens/>
              <w:jc w:val="center"/>
              <w:rPr>
                <w:rFonts w:ascii="Times New Roman" w:hAnsi="Times New Roman"/>
                <w:b/>
                <w:iCs/>
                <w:sz w:val="24"/>
                <w:szCs w:val="24"/>
              </w:rPr>
            </w:pPr>
            <w:r w:rsidRPr="00997D13">
              <w:rPr>
                <w:rFonts w:ascii="Times New Roman" w:hAnsi="Times New Roman"/>
                <w:b/>
                <w:iCs/>
                <w:sz w:val="24"/>
                <w:szCs w:val="24"/>
              </w:rPr>
              <w:t>6</w:t>
            </w:r>
          </w:p>
        </w:tc>
        <w:tc>
          <w:tcPr>
            <w:tcW w:w="0" w:type="auto"/>
            <w:vMerge/>
            <w:vAlign w:val="center"/>
          </w:tcPr>
          <w:p w:rsidR="00C92566" w:rsidRPr="00997D13" w:rsidRDefault="00C92566" w:rsidP="00952848">
            <w:pPr>
              <w:rPr>
                <w:rFonts w:ascii="Times New Roman" w:hAnsi="Times New Roman"/>
                <w:sz w:val="24"/>
                <w:szCs w:val="24"/>
              </w:rPr>
            </w:pPr>
          </w:p>
        </w:tc>
      </w:tr>
      <w:tr w:rsidR="00C92566" w:rsidRPr="00997D13" w:rsidTr="00BA1C1D">
        <w:trPr>
          <w:trHeight w:val="20"/>
        </w:trPr>
        <w:tc>
          <w:tcPr>
            <w:tcW w:w="0" w:type="auto"/>
            <w:vMerge/>
            <w:vAlign w:val="center"/>
          </w:tcPr>
          <w:p w:rsidR="00C92566" w:rsidRPr="00997D13" w:rsidRDefault="00C92566" w:rsidP="007203DD">
            <w:pPr>
              <w:rPr>
                <w:rFonts w:ascii="Times New Roman" w:hAnsi="Times New Roman"/>
                <w:b/>
                <w:bCs/>
                <w:sz w:val="24"/>
                <w:szCs w:val="24"/>
              </w:rPr>
            </w:pPr>
          </w:p>
        </w:tc>
        <w:tc>
          <w:tcPr>
            <w:tcW w:w="2949" w:type="pct"/>
          </w:tcPr>
          <w:p w:rsidR="00C92566" w:rsidRPr="00997D13" w:rsidRDefault="00C92566" w:rsidP="007203DD">
            <w:pPr>
              <w:rPr>
                <w:rFonts w:ascii="Times New Roman" w:hAnsi="Times New Roman"/>
                <w:b/>
                <w:bCs/>
                <w:sz w:val="24"/>
                <w:szCs w:val="24"/>
              </w:rPr>
            </w:pPr>
            <w:r w:rsidRPr="00997D13">
              <w:rPr>
                <w:rFonts w:ascii="Times New Roman" w:hAnsi="Times New Roman"/>
                <w:b/>
                <w:bCs/>
                <w:sz w:val="24"/>
                <w:szCs w:val="24"/>
              </w:rPr>
              <w:t>1.Лабораторная работа</w:t>
            </w:r>
            <w:r w:rsidRPr="00997D13">
              <w:rPr>
                <w:rFonts w:ascii="Times New Roman" w:hAnsi="Times New Roman"/>
                <w:color w:val="000000"/>
                <w:sz w:val="24"/>
                <w:szCs w:val="24"/>
              </w:rPr>
              <w:t>(Практическая подготовка.)</w:t>
            </w:r>
          </w:p>
        </w:tc>
        <w:tc>
          <w:tcPr>
            <w:tcW w:w="584" w:type="pct"/>
            <w:vAlign w:val="center"/>
          </w:tcPr>
          <w:p w:rsidR="00C92566" w:rsidRPr="00997D13" w:rsidRDefault="00C92566" w:rsidP="007203DD">
            <w:pPr>
              <w:suppressAutoHyphens/>
              <w:jc w:val="center"/>
              <w:rPr>
                <w:rFonts w:ascii="Times New Roman" w:hAnsi="Times New Roman"/>
                <w:b/>
                <w:iCs/>
                <w:sz w:val="24"/>
                <w:szCs w:val="24"/>
              </w:rPr>
            </w:pPr>
            <w:r w:rsidRPr="00997D13">
              <w:rPr>
                <w:rFonts w:ascii="Times New Roman" w:hAnsi="Times New Roman"/>
                <w:b/>
                <w:iCs/>
                <w:sz w:val="24"/>
                <w:szCs w:val="24"/>
              </w:rPr>
              <w:t>2</w:t>
            </w:r>
          </w:p>
        </w:tc>
        <w:tc>
          <w:tcPr>
            <w:tcW w:w="0" w:type="auto"/>
            <w:vMerge/>
            <w:vAlign w:val="center"/>
          </w:tcPr>
          <w:p w:rsidR="00C92566" w:rsidRPr="00997D13" w:rsidRDefault="00C92566" w:rsidP="007203DD">
            <w:pPr>
              <w:rPr>
                <w:rFonts w:ascii="Times New Roman" w:hAnsi="Times New Roman"/>
                <w:sz w:val="24"/>
                <w:szCs w:val="24"/>
              </w:rPr>
            </w:pPr>
          </w:p>
        </w:tc>
      </w:tr>
      <w:tr w:rsidR="00C92566" w:rsidRPr="00997D13" w:rsidTr="00BA1C1D">
        <w:trPr>
          <w:trHeight w:val="20"/>
        </w:trPr>
        <w:tc>
          <w:tcPr>
            <w:tcW w:w="0" w:type="auto"/>
            <w:vMerge/>
            <w:vAlign w:val="center"/>
          </w:tcPr>
          <w:p w:rsidR="00C92566" w:rsidRPr="00997D13" w:rsidRDefault="00C92566" w:rsidP="007203DD">
            <w:pPr>
              <w:rPr>
                <w:rFonts w:ascii="Times New Roman" w:hAnsi="Times New Roman"/>
                <w:b/>
                <w:bCs/>
                <w:sz w:val="24"/>
                <w:szCs w:val="24"/>
              </w:rPr>
            </w:pPr>
          </w:p>
        </w:tc>
        <w:tc>
          <w:tcPr>
            <w:tcW w:w="2949" w:type="pct"/>
          </w:tcPr>
          <w:p w:rsidR="00C92566" w:rsidRPr="00B72A54" w:rsidRDefault="00C92566" w:rsidP="007203DD">
            <w:pPr>
              <w:rPr>
                <w:rFonts w:ascii="Times New Roman" w:hAnsi="Times New Roman"/>
                <w:sz w:val="24"/>
                <w:szCs w:val="24"/>
              </w:rPr>
            </w:pPr>
            <w:r w:rsidRPr="00B72A54">
              <w:rPr>
                <w:rFonts w:ascii="Times New Roman" w:hAnsi="Times New Roman"/>
                <w:sz w:val="24"/>
                <w:szCs w:val="24"/>
              </w:rPr>
              <w:t>Тренировочные упражнения в сборке электрических схем</w:t>
            </w:r>
          </w:p>
        </w:tc>
        <w:tc>
          <w:tcPr>
            <w:tcW w:w="584" w:type="pct"/>
            <w:vAlign w:val="center"/>
          </w:tcPr>
          <w:p w:rsidR="00C92566" w:rsidRPr="00997D13" w:rsidRDefault="00C92566" w:rsidP="007203DD">
            <w:pPr>
              <w:suppressAutoHyphens/>
              <w:jc w:val="center"/>
              <w:rPr>
                <w:rFonts w:ascii="Times New Roman" w:hAnsi="Times New Roman"/>
                <w:b/>
                <w:iCs/>
                <w:sz w:val="24"/>
                <w:szCs w:val="24"/>
              </w:rPr>
            </w:pPr>
          </w:p>
        </w:tc>
        <w:tc>
          <w:tcPr>
            <w:tcW w:w="0" w:type="auto"/>
            <w:vMerge/>
            <w:vAlign w:val="center"/>
          </w:tcPr>
          <w:p w:rsidR="00C92566" w:rsidRPr="00997D13" w:rsidRDefault="00C92566" w:rsidP="007203DD">
            <w:pPr>
              <w:rPr>
                <w:rFonts w:ascii="Times New Roman" w:hAnsi="Times New Roman"/>
                <w:sz w:val="24"/>
                <w:szCs w:val="24"/>
              </w:rPr>
            </w:pPr>
          </w:p>
        </w:tc>
      </w:tr>
      <w:tr w:rsidR="00C92566" w:rsidRPr="00997D13" w:rsidTr="00BA1C1D">
        <w:trPr>
          <w:trHeight w:val="135"/>
        </w:trPr>
        <w:tc>
          <w:tcPr>
            <w:tcW w:w="0" w:type="auto"/>
            <w:vMerge/>
            <w:vAlign w:val="center"/>
          </w:tcPr>
          <w:p w:rsidR="00C92566" w:rsidRPr="00997D13" w:rsidRDefault="00C92566" w:rsidP="007203DD">
            <w:pPr>
              <w:rPr>
                <w:rFonts w:ascii="Times New Roman" w:hAnsi="Times New Roman"/>
                <w:b/>
                <w:bCs/>
                <w:sz w:val="24"/>
                <w:szCs w:val="24"/>
              </w:rPr>
            </w:pPr>
          </w:p>
        </w:tc>
        <w:tc>
          <w:tcPr>
            <w:tcW w:w="2949" w:type="pct"/>
          </w:tcPr>
          <w:p w:rsidR="00C92566" w:rsidRPr="00997D13" w:rsidRDefault="00C92566" w:rsidP="007203DD">
            <w:pPr>
              <w:rPr>
                <w:rFonts w:ascii="Times New Roman" w:hAnsi="Times New Roman"/>
                <w:b/>
                <w:sz w:val="24"/>
                <w:szCs w:val="24"/>
              </w:rPr>
            </w:pPr>
            <w:r w:rsidRPr="00997D13">
              <w:rPr>
                <w:rFonts w:ascii="Times New Roman" w:hAnsi="Times New Roman"/>
                <w:b/>
                <w:sz w:val="24"/>
                <w:szCs w:val="24"/>
              </w:rPr>
              <w:t xml:space="preserve">2. </w:t>
            </w:r>
            <w:r w:rsidRPr="00997D13">
              <w:rPr>
                <w:rFonts w:ascii="Times New Roman" w:hAnsi="Times New Roman"/>
                <w:b/>
                <w:bCs/>
                <w:sz w:val="24"/>
                <w:szCs w:val="24"/>
              </w:rPr>
              <w:t>.Лабораторная работа</w:t>
            </w:r>
            <w:r w:rsidRPr="00997D13">
              <w:rPr>
                <w:rFonts w:ascii="Times New Roman" w:hAnsi="Times New Roman"/>
                <w:color w:val="000000"/>
                <w:sz w:val="24"/>
                <w:szCs w:val="24"/>
              </w:rPr>
              <w:t>(Практическая подготовка.)</w:t>
            </w:r>
            <w:r w:rsidRPr="00997D13">
              <w:rPr>
                <w:rFonts w:ascii="Times New Roman" w:hAnsi="Times New Roman"/>
                <w:sz w:val="24"/>
                <w:szCs w:val="24"/>
              </w:rPr>
              <w:t>Исследование режимов работы электрических цепей.</w:t>
            </w:r>
          </w:p>
        </w:tc>
        <w:tc>
          <w:tcPr>
            <w:tcW w:w="584" w:type="pct"/>
            <w:vAlign w:val="center"/>
          </w:tcPr>
          <w:p w:rsidR="00C92566" w:rsidRPr="00997D13" w:rsidRDefault="00C92566" w:rsidP="007203DD">
            <w:pPr>
              <w:suppressAutoHyphens/>
              <w:jc w:val="center"/>
              <w:rPr>
                <w:rFonts w:ascii="Times New Roman" w:hAnsi="Times New Roman"/>
                <w:b/>
                <w:iCs/>
                <w:sz w:val="24"/>
                <w:szCs w:val="24"/>
              </w:rPr>
            </w:pPr>
            <w:r w:rsidRPr="00997D13">
              <w:rPr>
                <w:rFonts w:ascii="Times New Roman" w:hAnsi="Times New Roman"/>
                <w:b/>
                <w:iCs/>
                <w:sz w:val="24"/>
                <w:szCs w:val="24"/>
              </w:rPr>
              <w:t>2</w:t>
            </w:r>
          </w:p>
        </w:tc>
        <w:tc>
          <w:tcPr>
            <w:tcW w:w="0" w:type="auto"/>
            <w:vMerge/>
            <w:vAlign w:val="center"/>
          </w:tcPr>
          <w:p w:rsidR="00C92566" w:rsidRPr="00997D13" w:rsidRDefault="00C92566" w:rsidP="007203DD">
            <w:pPr>
              <w:rPr>
                <w:rFonts w:ascii="Times New Roman" w:hAnsi="Times New Roman"/>
                <w:sz w:val="24"/>
                <w:szCs w:val="24"/>
              </w:rPr>
            </w:pPr>
          </w:p>
        </w:tc>
      </w:tr>
      <w:tr w:rsidR="00C92566" w:rsidRPr="00997D13" w:rsidTr="00BA1C1D">
        <w:trPr>
          <w:trHeight w:val="345"/>
        </w:trPr>
        <w:tc>
          <w:tcPr>
            <w:tcW w:w="0" w:type="auto"/>
            <w:vMerge/>
            <w:vAlign w:val="center"/>
          </w:tcPr>
          <w:p w:rsidR="00C92566" w:rsidRPr="00997D13" w:rsidRDefault="00C92566" w:rsidP="007203DD">
            <w:pPr>
              <w:rPr>
                <w:rFonts w:ascii="Times New Roman" w:hAnsi="Times New Roman"/>
                <w:b/>
                <w:bCs/>
                <w:sz w:val="24"/>
                <w:szCs w:val="24"/>
              </w:rPr>
            </w:pPr>
          </w:p>
        </w:tc>
        <w:tc>
          <w:tcPr>
            <w:tcW w:w="2949" w:type="pct"/>
          </w:tcPr>
          <w:p w:rsidR="00C92566" w:rsidRPr="00997D13" w:rsidRDefault="00C92566" w:rsidP="007203DD">
            <w:pPr>
              <w:rPr>
                <w:rFonts w:ascii="Times New Roman" w:hAnsi="Times New Roman"/>
                <w:b/>
                <w:sz w:val="24"/>
                <w:szCs w:val="24"/>
              </w:rPr>
            </w:pPr>
            <w:r w:rsidRPr="00997D13">
              <w:rPr>
                <w:rFonts w:ascii="Times New Roman" w:hAnsi="Times New Roman"/>
                <w:b/>
                <w:sz w:val="24"/>
                <w:szCs w:val="24"/>
              </w:rPr>
              <w:t xml:space="preserve">3 </w:t>
            </w:r>
            <w:r w:rsidRPr="00997D13">
              <w:rPr>
                <w:rFonts w:ascii="Times New Roman" w:hAnsi="Times New Roman"/>
                <w:b/>
                <w:bCs/>
                <w:sz w:val="24"/>
                <w:szCs w:val="24"/>
              </w:rPr>
              <w:t>Лабораторная работа</w:t>
            </w:r>
            <w:r w:rsidRPr="00997D13">
              <w:rPr>
                <w:rFonts w:ascii="Times New Roman" w:hAnsi="Times New Roman"/>
                <w:color w:val="000000"/>
                <w:sz w:val="24"/>
                <w:szCs w:val="24"/>
              </w:rPr>
              <w:t>(Практическая подготовка.)</w:t>
            </w:r>
            <w:r w:rsidRPr="00997D13">
              <w:rPr>
                <w:rFonts w:ascii="Times New Roman" w:hAnsi="Times New Roman"/>
                <w:sz w:val="24"/>
                <w:szCs w:val="24"/>
              </w:rPr>
              <w:t>Исследование электрических цепей с последовательным и параллеьным соединением резисторов</w:t>
            </w:r>
          </w:p>
        </w:tc>
        <w:tc>
          <w:tcPr>
            <w:tcW w:w="584" w:type="pct"/>
            <w:vAlign w:val="center"/>
          </w:tcPr>
          <w:p w:rsidR="00C92566" w:rsidRPr="00997D13" w:rsidRDefault="00C92566" w:rsidP="007203DD">
            <w:pPr>
              <w:suppressAutoHyphens/>
              <w:jc w:val="center"/>
              <w:rPr>
                <w:rFonts w:ascii="Times New Roman" w:hAnsi="Times New Roman"/>
                <w:b/>
                <w:iCs/>
                <w:sz w:val="24"/>
                <w:szCs w:val="24"/>
              </w:rPr>
            </w:pPr>
            <w:r w:rsidRPr="00997D13">
              <w:rPr>
                <w:rFonts w:ascii="Times New Roman" w:hAnsi="Times New Roman"/>
                <w:b/>
                <w:iCs/>
                <w:sz w:val="24"/>
                <w:szCs w:val="24"/>
              </w:rPr>
              <w:t>2</w:t>
            </w:r>
          </w:p>
        </w:tc>
        <w:tc>
          <w:tcPr>
            <w:tcW w:w="0" w:type="auto"/>
            <w:vMerge/>
            <w:vAlign w:val="center"/>
          </w:tcPr>
          <w:p w:rsidR="00C92566" w:rsidRPr="00997D13" w:rsidRDefault="00C92566" w:rsidP="007203DD">
            <w:pPr>
              <w:rPr>
                <w:rFonts w:ascii="Times New Roman" w:hAnsi="Times New Roman"/>
                <w:sz w:val="24"/>
                <w:szCs w:val="24"/>
              </w:rPr>
            </w:pPr>
          </w:p>
        </w:tc>
      </w:tr>
      <w:tr w:rsidR="00C92566" w:rsidRPr="00997D13" w:rsidTr="00BA1C1D">
        <w:tc>
          <w:tcPr>
            <w:tcW w:w="0" w:type="auto"/>
            <w:vMerge/>
            <w:vAlign w:val="center"/>
          </w:tcPr>
          <w:p w:rsidR="00C92566" w:rsidRPr="00997D13" w:rsidRDefault="00C92566" w:rsidP="007203DD">
            <w:pPr>
              <w:rPr>
                <w:rFonts w:ascii="Times New Roman" w:hAnsi="Times New Roman"/>
                <w:b/>
                <w:bCs/>
                <w:sz w:val="24"/>
                <w:szCs w:val="24"/>
              </w:rPr>
            </w:pPr>
          </w:p>
        </w:tc>
        <w:tc>
          <w:tcPr>
            <w:tcW w:w="2949" w:type="pct"/>
          </w:tcPr>
          <w:p w:rsidR="00C92566" w:rsidRPr="00997D13" w:rsidRDefault="00C92566" w:rsidP="007203DD">
            <w:pPr>
              <w:rPr>
                <w:rFonts w:ascii="Times New Roman" w:hAnsi="Times New Roman"/>
                <w:b/>
                <w:bCs/>
                <w:sz w:val="24"/>
                <w:szCs w:val="24"/>
              </w:rPr>
            </w:pPr>
            <w:r w:rsidRPr="00997D13">
              <w:rPr>
                <w:rFonts w:ascii="Times New Roman" w:hAnsi="Times New Roman"/>
                <w:b/>
                <w:bCs/>
                <w:sz w:val="24"/>
                <w:szCs w:val="24"/>
              </w:rPr>
              <w:t>Самостоятельная работа обучающихся решение задач по теме «</w:t>
            </w:r>
            <w:r w:rsidRPr="00997D13">
              <w:rPr>
                <w:rFonts w:ascii="Times New Roman" w:hAnsi="Times New Roman"/>
                <w:sz w:val="24"/>
                <w:szCs w:val="24"/>
              </w:rPr>
              <w:t>Электрические цепи постоянного тока»</w:t>
            </w:r>
          </w:p>
        </w:tc>
        <w:tc>
          <w:tcPr>
            <w:tcW w:w="584" w:type="pct"/>
            <w:vAlign w:val="center"/>
          </w:tcPr>
          <w:p w:rsidR="00C92566" w:rsidRPr="00997D13" w:rsidRDefault="00C92566" w:rsidP="007203DD">
            <w:pPr>
              <w:suppressAutoHyphens/>
              <w:jc w:val="center"/>
              <w:rPr>
                <w:rFonts w:ascii="Times New Roman" w:hAnsi="Times New Roman"/>
                <w:b/>
                <w:bCs/>
                <w:iCs/>
                <w:sz w:val="24"/>
                <w:szCs w:val="24"/>
              </w:rPr>
            </w:pPr>
            <w:r w:rsidRPr="00997D13">
              <w:rPr>
                <w:rFonts w:ascii="Times New Roman" w:hAnsi="Times New Roman"/>
                <w:b/>
                <w:bCs/>
                <w:i/>
                <w:iCs/>
                <w:sz w:val="24"/>
                <w:szCs w:val="24"/>
              </w:rPr>
              <w:t>2</w:t>
            </w:r>
          </w:p>
        </w:tc>
        <w:tc>
          <w:tcPr>
            <w:tcW w:w="0" w:type="auto"/>
            <w:vMerge/>
            <w:vAlign w:val="center"/>
          </w:tcPr>
          <w:p w:rsidR="00C92566" w:rsidRPr="00997D13" w:rsidRDefault="00C92566" w:rsidP="007203DD">
            <w:pPr>
              <w:rPr>
                <w:rFonts w:ascii="Times New Roman" w:hAnsi="Times New Roman"/>
                <w:sz w:val="24"/>
                <w:szCs w:val="24"/>
              </w:rPr>
            </w:pPr>
          </w:p>
        </w:tc>
      </w:tr>
      <w:tr w:rsidR="00C92566" w:rsidRPr="00997D13" w:rsidTr="00BA1C1D">
        <w:trPr>
          <w:trHeight w:val="20"/>
        </w:trPr>
        <w:tc>
          <w:tcPr>
            <w:tcW w:w="817" w:type="pct"/>
            <w:vMerge w:val="restart"/>
          </w:tcPr>
          <w:p w:rsidR="00C92566" w:rsidRPr="00997D13" w:rsidRDefault="00C92566" w:rsidP="007203DD">
            <w:pPr>
              <w:rPr>
                <w:rFonts w:ascii="Times New Roman" w:hAnsi="Times New Roman"/>
                <w:b/>
                <w:bCs/>
                <w:sz w:val="24"/>
                <w:szCs w:val="24"/>
              </w:rPr>
            </w:pPr>
            <w:r w:rsidRPr="00997D13">
              <w:rPr>
                <w:rFonts w:ascii="Times New Roman" w:hAnsi="Times New Roman"/>
                <w:b/>
                <w:bCs/>
                <w:sz w:val="24"/>
                <w:szCs w:val="24"/>
              </w:rPr>
              <w:t xml:space="preserve">Тема 1.3. </w:t>
            </w:r>
          </w:p>
          <w:p w:rsidR="00C92566" w:rsidRPr="00997D13" w:rsidRDefault="00C92566" w:rsidP="007203DD">
            <w:pPr>
              <w:rPr>
                <w:rFonts w:ascii="Times New Roman" w:hAnsi="Times New Roman"/>
                <w:bCs/>
                <w:sz w:val="24"/>
                <w:szCs w:val="24"/>
              </w:rPr>
            </w:pPr>
            <w:r w:rsidRPr="00997D13">
              <w:rPr>
                <w:rFonts w:ascii="Times New Roman" w:hAnsi="Times New Roman"/>
                <w:sz w:val="24"/>
                <w:szCs w:val="24"/>
              </w:rPr>
              <w:t>Магнитное поле</w:t>
            </w:r>
            <w:r w:rsidRPr="00997D13">
              <w:rPr>
                <w:rFonts w:ascii="Times New Roman" w:hAnsi="Times New Roman"/>
                <w:bCs/>
                <w:sz w:val="24"/>
                <w:szCs w:val="24"/>
              </w:rPr>
              <w:t xml:space="preserve"> </w:t>
            </w:r>
          </w:p>
        </w:tc>
        <w:tc>
          <w:tcPr>
            <w:tcW w:w="2949" w:type="pct"/>
          </w:tcPr>
          <w:p w:rsidR="00C92566" w:rsidRPr="00997D13" w:rsidRDefault="00C92566" w:rsidP="007203DD">
            <w:pPr>
              <w:rPr>
                <w:rFonts w:ascii="Times New Roman" w:hAnsi="Times New Roman"/>
                <w:b/>
                <w:bCs/>
                <w:i/>
                <w:sz w:val="24"/>
                <w:szCs w:val="24"/>
              </w:rPr>
            </w:pPr>
            <w:r w:rsidRPr="00997D13">
              <w:rPr>
                <w:rFonts w:ascii="Times New Roman" w:hAnsi="Times New Roman"/>
                <w:b/>
                <w:bCs/>
                <w:sz w:val="24"/>
                <w:szCs w:val="24"/>
              </w:rPr>
              <w:t>Содержание учебного материала</w:t>
            </w:r>
          </w:p>
        </w:tc>
        <w:tc>
          <w:tcPr>
            <w:tcW w:w="584" w:type="pct"/>
            <w:vAlign w:val="center"/>
          </w:tcPr>
          <w:p w:rsidR="00C92566" w:rsidRPr="00997D13" w:rsidRDefault="00C92566" w:rsidP="007203DD">
            <w:pPr>
              <w:suppressAutoHyphens/>
              <w:jc w:val="center"/>
              <w:rPr>
                <w:rFonts w:ascii="Times New Roman" w:hAnsi="Times New Roman"/>
                <w:b/>
                <w:i/>
                <w:iCs/>
                <w:sz w:val="24"/>
                <w:szCs w:val="24"/>
                <w:lang w:val="en-US"/>
              </w:rPr>
            </w:pPr>
            <w:r w:rsidRPr="00997D13">
              <w:rPr>
                <w:rFonts w:ascii="Times New Roman" w:hAnsi="Times New Roman"/>
                <w:b/>
                <w:iCs/>
                <w:sz w:val="24"/>
                <w:szCs w:val="24"/>
              </w:rPr>
              <w:t>12</w:t>
            </w:r>
          </w:p>
        </w:tc>
        <w:tc>
          <w:tcPr>
            <w:tcW w:w="650" w:type="pct"/>
            <w:vMerge w:val="restart"/>
          </w:tcPr>
          <w:p w:rsidR="00C92566" w:rsidRPr="00997D13" w:rsidRDefault="00C92566" w:rsidP="00F737AC">
            <w:pPr>
              <w:rPr>
                <w:rFonts w:ascii="Times New Roman" w:hAnsi="Times New Roman"/>
                <w:sz w:val="24"/>
                <w:szCs w:val="24"/>
              </w:rPr>
            </w:pPr>
            <w:r w:rsidRPr="00997D13">
              <w:rPr>
                <w:rFonts w:ascii="Times New Roman" w:hAnsi="Times New Roman"/>
                <w:sz w:val="24"/>
                <w:szCs w:val="24"/>
              </w:rPr>
              <w:t>ОК 1, ОК 2, ОК 5,</w:t>
            </w:r>
          </w:p>
          <w:p w:rsidR="00C92566" w:rsidRPr="00997D13" w:rsidRDefault="00C92566" w:rsidP="00F737AC">
            <w:pPr>
              <w:rPr>
                <w:rFonts w:ascii="Times New Roman" w:hAnsi="Times New Roman"/>
                <w:sz w:val="24"/>
                <w:szCs w:val="24"/>
              </w:rPr>
            </w:pPr>
            <w:r w:rsidRPr="00997D13">
              <w:rPr>
                <w:rFonts w:ascii="Times New Roman" w:hAnsi="Times New Roman"/>
                <w:sz w:val="24"/>
                <w:szCs w:val="24"/>
              </w:rPr>
              <w:t xml:space="preserve"> ОК 9, ПК 1.1, ПК 1.2, ПК 1.3 ,ПК 3.1, ПК 3.2 </w:t>
            </w:r>
          </w:p>
          <w:p w:rsidR="00C92566" w:rsidRPr="00997D13" w:rsidRDefault="00C92566" w:rsidP="00F737AC">
            <w:pPr>
              <w:rPr>
                <w:rFonts w:ascii="Times New Roman" w:hAnsi="Times New Roman"/>
                <w:sz w:val="24"/>
                <w:szCs w:val="24"/>
              </w:rPr>
            </w:pPr>
            <w:r w:rsidRPr="00997D13">
              <w:rPr>
                <w:rFonts w:ascii="Times New Roman" w:hAnsi="Times New Roman"/>
                <w:sz w:val="24"/>
                <w:szCs w:val="24"/>
              </w:rPr>
              <w:t>ПК4.1, ПК 4.2, ПК 4.</w:t>
            </w:r>
            <w:r>
              <w:rPr>
                <w:rFonts w:ascii="Times New Roman" w:hAnsi="Times New Roman"/>
                <w:sz w:val="24"/>
                <w:szCs w:val="24"/>
              </w:rPr>
              <w:t>3</w:t>
            </w:r>
          </w:p>
        </w:tc>
      </w:tr>
      <w:tr w:rsidR="00C92566" w:rsidRPr="00997D13" w:rsidTr="00BA1C1D">
        <w:trPr>
          <w:trHeight w:val="525"/>
        </w:trPr>
        <w:tc>
          <w:tcPr>
            <w:tcW w:w="0" w:type="auto"/>
            <w:vMerge/>
            <w:vAlign w:val="center"/>
          </w:tcPr>
          <w:p w:rsidR="00C92566" w:rsidRPr="00997D13" w:rsidRDefault="00C92566" w:rsidP="007203DD">
            <w:pPr>
              <w:rPr>
                <w:rFonts w:ascii="Times New Roman" w:hAnsi="Times New Roman"/>
                <w:bCs/>
                <w:sz w:val="24"/>
                <w:szCs w:val="24"/>
              </w:rPr>
            </w:pPr>
          </w:p>
        </w:tc>
        <w:tc>
          <w:tcPr>
            <w:tcW w:w="2949" w:type="pct"/>
          </w:tcPr>
          <w:p w:rsidR="00C92566" w:rsidRPr="00997D13" w:rsidRDefault="00C92566" w:rsidP="007203DD">
            <w:pPr>
              <w:rPr>
                <w:rFonts w:ascii="Times New Roman" w:hAnsi="Times New Roman"/>
                <w:b/>
                <w:bCs/>
                <w:sz w:val="24"/>
                <w:szCs w:val="24"/>
              </w:rPr>
            </w:pPr>
            <w:r w:rsidRPr="00997D13">
              <w:rPr>
                <w:rFonts w:ascii="Times New Roman" w:hAnsi="Times New Roman"/>
                <w:b/>
                <w:bCs/>
                <w:sz w:val="24"/>
                <w:szCs w:val="24"/>
              </w:rPr>
              <w:t xml:space="preserve">1. </w:t>
            </w:r>
            <w:r w:rsidRPr="00997D13">
              <w:rPr>
                <w:rFonts w:ascii="Times New Roman" w:hAnsi="Times New Roman"/>
                <w:sz w:val="24"/>
                <w:szCs w:val="24"/>
              </w:rPr>
              <w:t xml:space="preserve">Магнитные цепи. </w:t>
            </w:r>
            <w:r w:rsidRPr="00997D13">
              <w:rPr>
                <w:rFonts w:ascii="Times New Roman" w:hAnsi="Times New Roman"/>
                <w:bCs/>
                <w:sz w:val="24"/>
                <w:szCs w:val="24"/>
              </w:rPr>
              <w:t xml:space="preserve">Магнитная индукция, магнитный поток, потокосцепление. Магнитные свойства материалов. Энергия магнитного поля. </w:t>
            </w:r>
          </w:p>
        </w:tc>
        <w:tc>
          <w:tcPr>
            <w:tcW w:w="584" w:type="pct"/>
            <w:vMerge w:val="restart"/>
            <w:vAlign w:val="center"/>
          </w:tcPr>
          <w:p w:rsidR="00C92566" w:rsidRPr="00997D13" w:rsidRDefault="00C92566" w:rsidP="007203DD">
            <w:pPr>
              <w:suppressAutoHyphens/>
              <w:jc w:val="center"/>
              <w:rPr>
                <w:rFonts w:ascii="Times New Roman" w:hAnsi="Times New Roman"/>
                <w:b/>
                <w:bCs/>
                <w:i/>
                <w:iCs/>
                <w:sz w:val="24"/>
                <w:szCs w:val="24"/>
              </w:rPr>
            </w:pPr>
            <w:r w:rsidRPr="00997D13">
              <w:rPr>
                <w:rFonts w:ascii="Times New Roman" w:hAnsi="Times New Roman"/>
                <w:b/>
                <w:iCs/>
                <w:sz w:val="24"/>
                <w:szCs w:val="24"/>
              </w:rPr>
              <w:t>12</w:t>
            </w:r>
          </w:p>
        </w:tc>
        <w:tc>
          <w:tcPr>
            <w:tcW w:w="0" w:type="auto"/>
            <w:vMerge/>
            <w:vAlign w:val="center"/>
          </w:tcPr>
          <w:p w:rsidR="00C92566" w:rsidRPr="00997D13" w:rsidRDefault="00C92566" w:rsidP="007203DD">
            <w:pPr>
              <w:rPr>
                <w:rFonts w:ascii="Times New Roman" w:hAnsi="Times New Roman"/>
                <w:sz w:val="24"/>
                <w:szCs w:val="24"/>
              </w:rPr>
            </w:pPr>
          </w:p>
        </w:tc>
      </w:tr>
      <w:tr w:rsidR="00C92566" w:rsidRPr="00997D13" w:rsidTr="00BA1C1D">
        <w:trPr>
          <w:trHeight w:val="450"/>
        </w:trPr>
        <w:tc>
          <w:tcPr>
            <w:tcW w:w="0" w:type="auto"/>
            <w:vMerge/>
            <w:vAlign w:val="center"/>
          </w:tcPr>
          <w:p w:rsidR="00C92566" w:rsidRPr="00997D13" w:rsidRDefault="00C92566" w:rsidP="007203DD">
            <w:pPr>
              <w:rPr>
                <w:rFonts w:ascii="Times New Roman" w:hAnsi="Times New Roman"/>
                <w:bCs/>
                <w:sz w:val="24"/>
                <w:szCs w:val="24"/>
              </w:rPr>
            </w:pPr>
          </w:p>
        </w:tc>
        <w:tc>
          <w:tcPr>
            <w:tcW w:w="2949" w:type="pct"/>
          </w:tcPr>
          <w:p w:rsidR="00C92566" w:rsidRPr="00997D13" w:rsidRDefault="00C92566" w:rsidP="007203DD">
            <w:pPr>
              <w:rPr>
                <w:rFonts w:ascii="Times New Roman" w:hAnsi="Times New Roman"/>
                <w:b/>
                <w:bCs/>
                <w:sz w:val="24"/>
                <w:szCs w:val="24"/>
              </w:rPr>
            </w:pPr>
            <w:r w:rsidRPr="00997D13">
              <w:rPr>
                <w:rFonts w:ascii="Times New Roman" w:hAnsi="Times New Roman"/>
                <w:color w:val="000000"/>
                <w:sz w:val="24"/>
                <w:szCs w:val="24"/>
              </w:rPr>
              <w:t>2.Воздействие магнитного поля на проводник с током. Сила взаимодействия проводов двухпроводной линии</w:t>
            </w:r>
          </w:p>
        </w:tc>
        <w:tc>
          <w:tcPr>
            <w:tcW w:w="584" w:type="pct"/>
            <w:vMerge/>
            <w:vAlign w:val="center"/>
          </w:tcPr>
          <w:p w:rsidR="00C92566" w:rsidRPr="00997D13" w:rsidRDefault="00C92566" w:rsidP="007203DD">
            <w:pPr>
              <w:suppressAutoHyphens/>
              <w:jc w:val="center"/>
              <w:rPr>
                <w:rFonts w:ascii="Times New Roman" w:hAnsi="Times New Roman"/>
                <w:b/>
                <w:iCs/>
                <w:sz w:val="24"/>
                <w:szCs w:val="24"/>
              </w:rPr>
            </w:pPr>
          </w:p>
        </w:tc>
        <w:tc>
          <w:tcPr>
            <w:tcW w:w="0" w:type="auto"/>
            <w:vMerge/>
            <w:vAlign w:val="center"/>
          </w:tcPr>
          <w:p w:rsidR="00C92566" w:rsidRPr="00997D13" w:rsidRDefault="00C92566" w:rsidP="007203DD">
            <w:pPr>
              <w:rPr>
                <w:rFonts w:ascii="Times New Roman" w:hAnsi="Times New Roman"/>
                <w:sz w:val="24"/>
                <w:szCs w:val="24"/>
              </w:rPr>
            </w:pPr>
          </w:p>
        </w:tc>
      </w:tr>
      <w:tr w:rsidR="00C92566" w:rsidRPr="00997D13" w:rsidTr="00BA1C1D">
        <w:trPr>
          <w:trHeight w:val="390"/>
        </w:trPr>
        <w:tc>
          <w:tcPr>
            <w:tcW w:w="0" w:type="auto"/>
            <w:vMerge/>
            <w:vAlign w:val="center"/>
          </w:tcPr>
          <w:p w:rsidR="00C92566" w:rsidRPr="00997D13" w:rsidRDefault="00C92566" w:rsidP="007203DD">
            <w:pPr>
              <w:rPr>
                <w:rFonts w:ascii="Times New Roman" w:hAnsi="Times New Roman"/>
                <w:bCs/>
                <w:sz w:val="24"/>
                <w:szCs w:val="24"/>
              </w:rPr>
            </w:pPr>
          </w:p>
        </w:tc>
        <w:tc>
          <w:tcPr>
            <w:tcW w:w="2949" w:type="pct"/>
          </w:tcPr>
          <w:p w:rsidR="00C92566" w:rsidRPr="00997D13" w:rsidRDefault="00C92566" w:rsidP="007203DD">
            <w:pPr>
              <w:rPr>
                <w:rFonts w:ascii="Times New Roman" w:hAnsi="Times New Roman"/>
                <w:b/>
                <w:bCs/>
                <w:sz w:val="24"/>
                <w:szCs w:val="24"/>
              </w:rPr>
            </w:pPr>
            <w:r w:rsidRPr="00997D13">
              <w:rPr>
                <w:rFonts w:ascii="Times New Roman" w:hAnsi="Times New Roman"/>
                <w:b/>
                <w:sz w:val="24"/>
                <w:szCs w:val="24"/>
              </w:rPr>
              <w:t>3.</w:t>
            </w:r>
            <w:r w:rsidRPr="00997D13">
              <w:rPr>
                <w:rFonts w:ascii="Times New Roman" w:hAnsi="Times New Roman"/>
                <w:sz w:val="24"/>
                <w:szCs w:val="24"/>
              </w:rPr>
              <w:t xml:space="preserve"> Расчет магнитных цепей.</w:t>
            </w:r>
            <w:r w:rsidRPr="00997D13">
              <w:rPr>
                <w:rFonts w:ascii="Times New Roman" w:hAnsi="Times New Roman"/>
                <w:bCs/>
                <w:sz w:val="24"/>
                <w:szCs w:val="24"/>
              </w:rPr>
              <w:t>. Законы Ома и Кирхгофа для магнитных цепей.</w:t>
            </w:r>
          </w:p>
        </w:tc>
        <w:tc>
          <w:tcPr>
            <w:tcW w:w="0" w:type="auto"/>
            <w:vMerge/>
            <w:vAlign w:val="center"/>
          </w:tcPr>
          <w:p w:rsidR="00C92566" w:rsidRPr="00997D13" w:rsidRDefault="00C92566" w:rsidP="007203DD">
            <w:pPr>
              <w:rPr>
                <w:rFonts w:ascii="Times New Roman" w:hAnsi="Times New Roman"/>
                <w:b/>
                <w:bCs/>
                <w:i/>
                <w:iCs/>
                <w:sz w:val="24"/>
                <w:szCs w:val="24"/>
              </w:rPr>
            </w:pPr>
          </w:p>
        </w:tc>
        <w:tc>
          <w:tcPr>
            <w:tcW w:w="0" w:type="auto"/>
            <w:vMerge/>
            <w:vAlign w:val="center"/>
          </w:tcPr>
          <w:p w:rsidR="00C92566" w:rsidRPr="00997D13" w:rsidRDefault="00C92566" w:rsidP="007203DD">
            <w:pPr>
              <w:rPr>
                <w:rFonts w:ascii="Times New Roman" w:hAnsi="Times New Roman"/>
                <w:sz w:val="24"/>
                <w:szCs w:val="24"/>
              </w:rPr>
            </w:pPr>
          </w:p>
        </w:tc>
      </w:tr>
      <w:tr w:rsidR="00C92566" w:rsidRPr="00997D13" w:rsidTr="00BA1C1D">
        <w:trPr>
          <w:trHeight w:val="330"/>
        </w:trPr>
        <w:tc>
          <w:tcPr>
            <w:tcW w:w="0" w:type="auto"/>
            <w:vMerge/>
            <w:vAlign w:val="center"/>
          </w:tcPr>
          <w:p w:rsidR="00C92566" w:rsidRPr="00997D13" w:rsidRDefault="00C92566" w:rsidP="007203DD">
            <w:pPr>
              <w:rPr>
                <w:rFonts w:ascii="Times New Roman" w:hAnsi="Times New Roman"/>
                <w:bCs/>
                <w:sz w:val="24"/>
                <w:szCs w:val="24"/>
              </w:rPr>
            </w:pPr>
          </w:p>
        </w:tc>
        <w:tc>
          <w:tcPr>
            <w:tcW w:w="2949" w:type="pct"/>
          </w:tcPr>
          <w:p w:rsidR="00C92566" w:rsidRPr="00997D13" w:rsidRDefault="00C92566" w:rsidP="007203DD">
            <w:pPr>
              <w:rPr>
                <w:rFonts w:ascii="Times New Roman" w:hAnsi="Times New Roman"/>
                <w:b/>
                <w:sz w:val="24"/>
                <w:szCs w:val="24"/>
              </w:rPr>
            </w:pPr>
            <w:r w:rsidRPr="00997D13">
              <w:rPr>
                <w:rFonts w:ascii="Times New Roman" w:hAnsi="Times New Roman"/>
                <w:bCs/>
                <w:sz w:val="24"/>
                <w:szCs w:val="24"/>
              </w:rPr>
              <w:t>4.Расчет однородной и неоднородной магнитной цепи</w:t>
            </w:r>
          </w:p>
        </w:tc>
        <w:tc>
          <w:tcPr>
            <w:tcW w:w="0" w:type="auto"/>
            <w:vMerge/>
            <w:vAlign w:val="center"/>
          </w:tcPr>
          <w:p w:rsidR="00C92566" w:rsidRPr="00997D13" w:rsidRDefault="00C92566" w:rsidP="007203DD">
            <w:pPr>
              <w:rPr>
                <w:rFonts w:ascii="Times New Roman" w:hAnsi="Times New Roman"/>
                <w:b/>
                <w:bCs/>
                <w:i/>
                <w:iCs/>
                <w:sz w:val="24"/>
                <w:szCs w:val="24"/>
              </w:rPr>
            </w:pPr>
          </w:p>
        </w:tc>
        <w:tc>
          <w:tcPr>
            <w:tcW w:w="0" w:type="auto"/>
            <w:vMerge/>
            <w:vAlign w:val="center"/>
          </w:tcPr>
          <w:p w:rsidR="00C92566" w:rsidRPr="00997D13" w:rsidRDefault="00C92566" w:rsidP="007203DD">
            <w:pPr>
              <w:rPr>
                <w:rFonts w:ascii="Times New Roman" w:hAnsi="Times New Roman"/>
                <w:sz w:val="24"/>
                <w:szCs w:val="24"/>
              </w:rPr>
            </w:pPr>
          </w:p>
        </w:tc>
      </w:tr>
      <w:tr w:rsidR="00C92566" w:rsidRPr="00997D13" w:rsidTr="00BA1C1D">
        <w:trPr>
          <w:trHeight w:val="551"/>
        </w:trPr>
        <w:tc>
          <w:tcPr>
            <w:tcW w:w="0" w:type="auto"/>
            <w:vMerge/>
            <w:vAlign w:val="center"/>
          </w:tcPr>
          <w:p w:rsidR="00C92566" w:rsidRPr="00997D13" w:rsidRDefault="00C92566" w:rsidP="007203DD">
            <w:pPr>
              <w:rPr>
                <w:rFonts w:ascii="Times New Roman" w:hAnsi="Times New Roman"/>
                <w:bCs/>
                <w:sz w:val="24"/>
                <w:szCs w:val="24"/>
              </w:rPr>
            </w:pPr>
          </w:p>
        </w:tc>
        <w:tc>
          <w:tcPr>
            <w:tcW w:w="2949" w:type="pct"/>
          </w:tcPr>
          <w:p w:rsidR="00C92566" w:rsidRPr="00997D13" w:rsidRDefault="00C92566" w:rsidP="005E5A95">
            <w:pPr>
              <w:rPr>
                <w:rFonts w:ascii="Times New Roman" w:hAnsi="Times New Roman"/>
                <w:b/>
                <w:bCs/>
                <w:sz w:val="24"/>
                <w:szCs w:val="24"/>
              </w:rPr>
            </w:pPr>
            <w:r w:rsidRPr="00997D13">
              <w:rPr>
                <w:rFonts w:ascii="Times New Roman" w:hAnsi="Times New Roman"/>
                <w:b/>
                <w:sz w:val="24"/>
                <w:szCs w:val="24"/>
              </w:rPr>
              <w:t>5.</w:t>
            </w:r>
            <w:r w:rsidRPr="00997D13">
              <w:rPr>
                <w:rFonts w:ascii="Times New Roman" w:hAnsi="Times New Roman"/>
                <w:sz w:val="24"/>
                <w:szCs w:val="24"/>
              </w:rPr>
              <w:t xml:space="preserve"> Электромагнитная индукция. </w:t>
            </w:r>
            <w:r w:rsidRPr="00997D13">
              <w:rPr>
                <w:rFonts w:ascii="Times New Roman" w:hAnsi="Times New Roman"/>
                <w:bCs/>
                <w:sz w:val="24"/>
                <w:szCs w:val="24"/>
              </w:rPr>
              <w:t xml:space="preserve">Закон ЭМИ. ЭДС в проводнике, движущемся в магнитном поле. Правило Ленца. </w:t>
            </w:r>
          </w:p>
        </w:tc>
        <w:tc>
          <w:tcPr>
            <w:tcW w:w="0" w:type="auto"/>
            <w:vMerge/>
            <w:vAlign w:val="center"/>
          </w:tcPr>
          <w:p w:rsidR="00C92566" w:rsidRPr="00997D13" w:rsidRDefault="00C92566" w:rsidP="007203DD">
            <w:pPr>
              <w:rPr>
                <w:rFonts w:ascii="Times New Roman" w:hAnsi="Times New Roman"/>
                <w:b/>
                <w:bCs/>
                <w:i/>
                <w:iCs/>
                <w:sz w:val="24"/>
                <w:szCs w:val="24"/>
                <w:lang w:val="en-US"/>
              </w:rPr>
            </w:pPr>
          </w:p>
        </w:tc>
        <w:tc>
          <w:tcPr>
            <w:tcW w:w="0" w:type="auto"/>
            <w:vMerge/>
            <w:vAlign w:val="center"/>
          </w:tcPr>
          <w:p w:rsidR="00C92566" w:rsidRPr="00997D13" w:rsidRDefault="00C92566" w:rsidP="007203DD">
            <w:pPr>
              <w:rPr>
                <w:rFonts w:ascii="Times New Roman" w:hAnsi="Times New Roman"/>
                <w:sz w:val="24"/>
                <w:szCs w:val="24"/>
              </w:rPr>
            </w:pPr>
          </w:p>
        </w:tc>
      </w:tr>
      <w:tr w:rsidR="00C92566" w:rsidRPr="00997D13" w:rsidTr="00BA1C1D">
        <w:trPr>
          <w:trHeight w:val="375"/>
        </w:trPr>
        <w:tc>
          <w:tcPr>
            <w:tcW w:w="0" w:type="auto"/>
            <w:vMerge/>
            <w:vAlign w:val="center"/>
          </w:tcPr>
          <w:p w:rsidR="00C92566" w:rsidRPr="00997D13" w:rsidRDefault="00C92566" w:rsidP="007203DD">
            <w:pPr>
              <w:rPr>
                <w:rFonts w:ascii="Times New Roman" w:hAnsi="Times New Roman"/>
                <w:bCs/>
                <w:sz w:val="24"/>
                <w:szCs w:val="24"/>
              </w:rPr>
            </w:pPr>
          </w:p>
        </w:tc>
        <w:tc>
          <w:tcPr>
            <w:tcW w:w="2949" w:type="pct"/>
          </w:tcPr>
          <w:p w:rsidR="00C92566" w:rsidRPr="00997D13" w:rsidRDefault="00C92566" w:rsidP="007203DD">
            <w:pPr>
              <w:rPr>
                <w:rFonts w:ascii="Times New Roman" w:hAnsi="Times New Roman"/>
                <w:b/>
                <w:sz w:val="24"/>
                <w:szCs w:val="24"/>
              </w:rPr>
            </w:pPr>
            <w:r w:rsidRPr="00997D13">
              <w:rPr>
                <w:rFonts w:ascii="Times New Roman" w:hAnsi="Times New Roman"/>
                <w:bCs/>
                <w:sz w:val="24"/>
                <w:szCs w:val="24"/>
              </w:rPr>
              <w:t>6.Самоиндукция, взаимоиндукция, потокосцепление. Коэффициент магнитной связи.</w:t>
            </w:r>
          </w:p>
        </w:tc>
        <w:tc>
          <w:tcPr>
            <w:tcW w:w="0" w:type="auto"/>
            <w:vMerge/>
            <w:vAlign w:val="center"/>
          </w:tcPr>
          <w:p w:rsidR="00C92566" w:rsidRPr="00997D13" w:rsidRDefault="00C92566" w:rsidP="007203DD">
            <w:pPr>
              <w:rPr>
                <w:rFonts w:ascii="Times New Roman" w:hAnsi="Times New Roman"/>
                <w:b/>
                <w:bCs/>
                <w:i/>
                <w:iCs/>
                <w:sz w:val="24"/>
                <w:szCs w:val="24"/>
              </w:rPr>
            </w:pPr>
          </w:p>
        </w:tc>
        <w:tc>
          <w:tcPr>
            <w:tcW w:w="0" w:type="auto"/>
            <w:vMerge/>
            <w:vAlign w:val="center"/>
          </w:tcPr>
          <w:p w:rsidR="00C92566" w:rsidRPr="00997D13" w:rsidRDefault="00C92566" w:rsidP="007203DD">
            <w:pPr>
              <w:rPr>
                <w:rFonts w:ascii="Times New Roman" w:hAnsi="Times New Roman"/>
                <w:sz w:val="24"/>
                <w:szCs w:val="24"/>
              </w:rPr>
            </w:pPr>
          </w:p>
        </w:tc>
      </w:tr>
      <w:tr w:rsidR="00C92566" w:rsidRPr="00997D13" w:rsidTr="00BA1C1D">
        <w:trPr>
          <w:trHeight w:val="329"/>
        </w:trPr>
        <w:tc>
          <w:tcPr>
            <w:tcW w:w="0" w:type="auto"/>
            <w:vMerge/>
            <w:vAlign w:val="center"/>
          </w:tcPr>
          <w:p w:rsidR="00C92566" w:rsidRPr="00997D13" w:rsidRDefault="00C92566" w:rsidP="007203DD">
            <w:pPr>
              <w:rPr>
                <w:rFonts w:ascii="Times New Roman" w:hAnsi="Times New Roman"/>
                <w:bCs/>
                <w:sz w:val="24"/>
                <w:szCs w:val="24"/>
              </w:rPr>
            </w:pPr>
          </w:p>
        </w:tc>
        <w:tc>
          <w:tcPr>
            <w:tcW w:w="2949" w:type="pct"/>
          </w:tcPr>
          <w:p w:rsidR="00C92566" w:rsidRPr="00997D13" w:rsidRDefault="00C92566" w:rsidP="007203DD">
            <w:pPr>
              <w:rPr>
                <w:rFonts w:ascii="Times New Roman" w:hAnsi="Times New Roman"/>
                <w:b/>
                <w:sz w:val="24"/>
                <w:szCs w:val="24"/>
              </w:rPr>
            </w:pPr>
            <w:r w:rsidRPr="00997D13">
              <w:rPr>
                <w:rFonts w:ascii="Times New Roman" w:hAnsi="Times New Roman"/>
                <w:b/>
                <w:bCs/>
                <w:sz w:val="24"/>
                <w:szCs w:val="24"/>
              </w:rPr>
              <w:t>В том числе практических и лабораторных занятий</w:t>
            </w:r>
          </w:p>
        </w:tc>
        <w:tc>
          <w:tcPr>
            <w:tcW w:w="584" w:type="pct"/>
            <w:vAlign w:val="center"/>
          </w:tcPr>
          <w:p w:rsidR="00C92566" w:rsidRPr="00997D13" w:rsidRDefault="00C92566" w:rsidP="007203DD">
            <w:pPr>
              <w:suppressAutoHyphens/>
              <w:jc w:val="center"/>
              <w:rPr>
                <w:rFonts w:ascii="Times New Roman" w:hAnsi="Times New Roman"/>
                <w:b/>
                <w:iCs/>
                <w:sz w:val="24"/>
                <w:szCs w:val="24"/>
              </w:rPr>
            </w:pPr>
            <w:r>
              <w:rPr>
                <w:rFonts w:ascii="Times New Roman" w:hAnsi="Times New Roman"/>
                <w:b/>
                <w:iCs/>
                <w:sz w:val="24"/>
                <w:szCs w:val="24"/>
              </w:rPr>
              <w:t>-</w:t>
            </w:r>
          </w:p>
        </w:tc>
        <w:tc>
          <w:tcPr>
            <w:tcW w:w="0" w:type="auto"/>
            <w:vMerge/>
            <w:vAlign w:val="center"/>
          </w:tcPr>
          <w:p w:rsidR="00C92566" w:rsidRPr="00997D13" w:rsidRDefault="00C92566" w:rsidP="007203DD">
            <w:pPr>
              <w:rPr>
                <w:rFonts w:ascii="Times New Roman" w:hAnsi="Times New Roman"/>
                <w:sz w:val="24"/>
                <w:szCs w:val="24"/>
              </w:rPr>
            </w:pPr>
          </w:p>
        </w:tc>
      </w:tr>
      <w:tr w:rsidR="00C92566" w:rsidRPr="00997D13" w:rsidTr="00BA1C1D">
        <w:trPr>
          <w:trHeight w:val="20"/>
        </w:trPr>
        <w:tc>
          <w:tcPr>
            <w:tcW w:w="0" w:type="auto"/>
            <w:vMerge/>
            <w:vAlign w:val="center"/>
          </w:tcPr>
          <w:p w:rsidR="00C92566" w:rsidRPr="00997D13" w:rsidRDefault="00C92566" w:rsidP="007203DD">
            <w:pPr>
              <w:rPr>
                <w:rFonts w:ascii="Times New Roman" w:hAnsi="Times New Roman"/>
                <w:bCs/>
                <w:sz w:val="24"/>
                <w:szCs w:val="24"/>
              </w:rPr>
            </w:pPr>
          </w:p>
        </w:tc>
        <w:tc>
          <w:tcPr>
            <w:tcW w:w="2949" w:type="pct"/>
          </w:tcPr>
          <w:p w:rsidR="00C92566" w:rsidRPr="00997D13" w:rsidRDefault="00C92566" w:rsidP="007203DD">
            <w:pPr>
              <w:rPr>
                <w:rFonts w:ascii="Times New Roman" w:hAnsi="Times New Roman"/>
                <w:b/>
                <w:bCs/>
                <w:sz w:val="24"/>
                <w:szCs w:val="24"/>
              </w:rPr>
            </w:pPr>
            <w:r w:rsidRPr="00997D13">
              <w:rPr>
                <w:rFonts w:ascii="Times New Roman" w:hAnsi="Times New Roman"/>
                <w:b/>
                <w:bCs/>
                <w:sz w:val="24"/>
                <w:szCs w:val="24"/>
              </w:rPr>
              <w:t>Самостоятельная работа обучающихся</w:t>
            </w:r>
          </w:p>
        </w:tc>
        <w:tc>
          <w:tcPr>
            <w:tcW w:w="584" w:type="pct"/>
            <w:vAlign w:val="center"/>
          </w:tcPr>
          <w:p w:rsidR="00C92566" w:rsidRPr="00997D13" w:rsidRDefault="00C92566" w:rsidP="007203DD">
            <w:pPr>
              <w:suppressAutoHyphens/>
              <w:jc w:val="center"/>
              <w:rPr>
                <w:rFonts w:ascii="Times New Roman" w:hAnsi="Times New Roman"/>
                <w:b/>
                <w:bCs/>
                <w:i/>
                <w:iCs/>
                <w:sz w:val="24"/>
                <w:szCs w:val="24"/>
              </w:rPr>
            </w:pPr>
            <w:r w:rsidRPr="00997D13">
              <w:rPr>
                <w:rFonts w:ascii="Times New Roman" w:hAnsi="Times New Roman"/>
                <w:b/>
                <w:bCs/>
                <w:i/>
                <w:iCs/>
                <w:sz w:val="24"/>
                <w:szCs w:val="24"/>
              </w:rPr>
              <w:t>-</w:t>
            </w:r>
          </w:p>
        </w:tc>
        <w:tc>
          <w:tcPr>
            <w:tcW w:w="0" w:type="auto"/>
            <w:vMerge/>
            <w:vAlign w:val="center"/>
          </w:tcPr>
          <w:p w:rsidR="00C92566" w:rsidRPr="00997D13" w:rsidRDefault="00C92566" w:rsidP="007203DD">
            <w:pPr>
              <w:rPr>
                <w:rFonts w:ascii="Times New Roman" w:hAnsi="Times New Roman"/>
                <w:sz w:val="24"/>
                <w:szCs w:val="24"/>
              </w:rPr>
            </w:pPr>
          </w:p>
        </w:tc>
      </w:tr>
      <w:tr w:rsidR="00C92566" w:rsidRPr="00997D13" w:rsidTr="00BA1C1D">
        <w:trPr>
          <w:trHeight w:val="20"/>
        </w:trPr>
        <w:tc>
          <w:tcPr>
            <w:tcW w:w="817" w:type="pct"/>
            <w:vMerge w:val="restart"/>
          </w:tcPr>
          <w:p w:rsidR="00C92566" w:rsidRPr="00997D13" w:rsidRDefault="00C92566" w:rsidP="007203DD">
            <w:pPr>
              <w:rPr>
                <w:rFonts w:ascii="Times New Roman" w:hAnsi="Times New Roman"/>
                <w:b/>
                <w:bCs/>
                <w:sz w:val="24"/>
                <w:szCs w:val="24"/>
              </w:rPr>
            </w:pPr>
            <w:r w:rsidRPr="00997D13">
              <w:rPr>
                <w:rFonts w:ascii="Times New Roman" w:hAnsi="Times New Roman"/>
                <w:b/>
                <w:bCs/>
                <w:sz w:val="24"/>
                <w:szCs w:val="24"/>
              </w:rPr>
              <w:t>Тема 1.4.</w:t>
            </w:r>
          </w:p>
          <w:p w:rsidR="00C92566" w:rsidRPr="00997D13" w:rsidRDefault="00C92566" w:rsidP="007203DD">
            <w:pPr>
              <w:rPr>
                <w:rFonts w:ascii="Times New Roman" w:hAnsi="Times New Roman"/>
                <w:bCs/>
                <w:sz w:val="24"/>
                <w:szCs w:val="24"/>
              </w:rPr>
            </w:pPr>
            <w:r w:rsidRPr="00997D13">
              <w:rPr>
                <w:rFonts w:ascii="Times New Roman" w:hAnsi="Times New Roman"/>
                <w:sz w:val="24"/>
                <w:szCs w:val="24"/>
              </w:rPr>
              <w:t>Электрические цепи переменного тока</w:t>
            </w:r>
          </w:p>
        </w:tc>
        <w:tc>
          <w:tcPr>
            <w:tcW w:w="2949" w:type="pct"/>
          </w:tcPr>
          <w:p w:rsidR="00C92566" w:rsidRPr="00997D13" w:rsidRDefault="00C92566" w:rsidP="007203DD">
            <w:pPr>
              <w:rPr>
                <w:rFonts w:ascii="Times New Roman" w:hAnsi="Times New Roman"/>
                <w:b/>
                <w:bCs/>
                <w:sz w:val="24"/>
                <w:szCs w:val="24"/>
              </w:rPr>
            </w:pPr>
            <w:r w:rsidRPr="00997D13">
              <w:rPr>
                <w:rFonts w:ascii="Times New Roman" w:hAnsi="Times New Roman"/>
                <w:b/>
                <w:bCs/>
                <w:sz w:val="24"/>
                <w:szCs w:val="24"/>
              </w:rPr>
              <w:t xml:space="preserve">Содержание учебного материала </w:t>
            </w:r>
          </w:p>
        </w:tc>
        <w:tc>
          <w:tcPr>
            <w:tcW w:w="584" w:type="pct"/>
            <w:vAlign w:val="center"/>
          </w:tcPr>
          <w:p w:rsidR="00C92566" w:rsidRPr="00997D13" w:rsidRDefault="00C92566" w:rsidP="007203DD">
            <w:pPr>
              <w:jc w:val="center"/>
              <w:rPr>
                <w:rFonts w:ascii="Times New Roman" w:hAnsi="Times New Roman"/>
                <w:b/>
                <w:bCs/>
                <w:sz w:val="24"/>
                <w:szCs w:val="24"/>
              </w:rPr>
            </w:pPr>
            <w:r w:rsidRPr="00997D13">
              <w:rPr>
                <w:rFonts w:ascii="Times New Roman" w:hAnsi="Times New Roman"/>
                <w:b/>
                <w:sz w:val="24"/>
                <w:szCs w:val="24"/>
              </w:rPr>
              <w:t>28/2</w:t>
            </w:r>
          </w:p>
        </w:tc>
        <w:tc>
          <w:tcPr>
            <w:tcW w:w="650" w:type="pct"/>
            <w:vMerge w:val="restart"/>
          </w:tcPr>
          <w:p w:rsidR="00C92566" w:rsidRPr="00997D13" w:rsidRDefault="00C92566" w:rsidP="00F737AC">
            <w:pPr>
              <w:rPr>
                <w:rFonts w:ascii="Times New Roman" w:hAnsi="Times New Roman"/>
                <w:sz w:val="24"/>
                <w:szCs w:val="24"/>
              </w:rPr>
            </w:pPr>
            <w:r w:rsidRPr="00997D13">
              <w:rPr>
                <w:rFonts w:ascii="Times New Roman" w:hAnsi="Times New Roman"/>
                <w:sz w:val="24"/>
                <w:szCs w:val="24"/>
              </w:rPr>
              <w:t>ОК 1, ОК 2, ОК 5,</w:t>
            </w:r>
          </w:p>
          <w:p w:rsidR="00C92566" w:rsidRPr="00997D13" w:rsidRDefault="00C92566" w:rsidP="00F737AC">
            <w:pPr>
              <w:rPr>
                <w:rFonts w:ascii="Times New Roman" w:hAnsi="Times New Roman"/>
                <w:sz w:val="24"/>
                <w:szCs w:val="24"/>
              </w:rPr>
            </w:pPr>
            <w:r w:rsidRPr="00997D13">
              <w:rPr>
                <w:rFonts w:ascii="Times New Roman" w:hAnsi="Times New Roman"/>
                <w:sz w:val="24"/>
                <w:szCs w:val="24"/>
              </w:rPr>
              <w:t xml:space="preserve"> ОК 9, ПК 1.1, ПК 1.2, ПК 1.3 ,ПК 3.1, ПК 3.2 </w:t>
            </w:r>
          </w:p>
          <w:p w:rsidR="00C92566" w:rsidRPr="00997D13" w:rsidRDefault="00C92566" w:rsidP="00F737AC">
            <w:pPr>
              <w:rPr>
                <w:rFonts w:ascii="Times New Roman" w:hAnsi="Times New Roman"/>
                <w:sz w:val="24"/>
                <w:szCs w:val="24"/>
              </w:rPr>
            </w:pPr>
            <w:r w:rsidRPr="00997D13">
              <w:rPr>
                <w:rFonts w:ascii="Times New Roman" w:hAnsi="Times New Roman"/>
                <w:sz w:val="24"/>
                <w:szCs w:val="24"/>
              </w:rPr>
              <w:t>ПК4.1, ПК 4.2, ПК 4.</w:t>
            </w:r>
            <w:r>
              <w:rPr>
                <w:rFonts w:ascii="Times New Roman" w:hAnsi="Times New Roman"/>
                <w:sz w:val="24"/>
                <w:szCs w:val="24"/>
              </w:rPr>
              <w:t>3</w:t>
            </w:r>
          </w:p>
        </w:tc>
      </w:tr>
      <w:tr w:rsidR="00C92566" w:rsidRPr="00997D13" w:rsidTr="00BA1C1D">
        <w:trPr>
          <w:trHeight w:val="480"/>
        </w:trPr>
        <w:tc>
          <w:tcPr>
            <w:tcW w:w="0" w:type="auto"/>
            <w:vMerge/>
            <w:vAlign w:val="center"/>
          </w:tcPr>
          <w:p w:rsidR="00C92566" w:rsidRPr="00997D13" w:rsidRDefault="00C92566" w:rsidP="007203DD">
            <w:pPr>
              <w:rPr>
                <w:rFonts w:ascii="Times New Roman" w:hAnsi="Times New Roman"/>
                <w:bCs/>
                <w:sz w:val="24"/>
                <w:szCs w:val="24"/>
              </w:rPr>
            </w:pPr>
          </w:p>
        </w:tc>
        <w:tc>
          <w:tcPr>
            <w:tcW w:w="2949" w:type="pct"/>
          </w:tcPr>
          <w:p w:rsidR="00C92566" w:rsidRPr="00997D13" w:rsidRDefault="00C92566" w:rsidP="007203DD">
            <w:pPr>
              <w:rPr>
                <w:rFonts w:ascii="Times New Roman" w:hAnsi="Times New Roman"/>
                <w:b/>
                <w:bCs/>
                <w:sz w:val="24"/>
                <w:szCs w:val="24"/>
              </w:rPr>
            </w:pPr>
            <w:r w:rsidRPr="00997D13">
              <w:rPr>
                <w:rFonts w:ascii="Times New Roman" w:hAnsi="Times New Roman"/>
                <w:b/>
                <w:sz w:val="24"/>
                <w:szCs w:val="24"/>
              </w:rPr>
              <w:t>1.</w:t>
            </w:r>
            <w:r w:rsidRPr="00997D13">
              <w:rPr>
                <w:rFonts w:ascii="Times New Roman" w:hAnsi="Times New Roman"/>
                <w:sz w:val="24"/>
                <w:szCs w:val="24"/>
              </w:rPr>
              <w:t xml:space="preserve"> Элементы и основные параметры переменного тока. </w:t>
            </w:r>
            <w:r w:rsidRPr="00997D13">
              <w:rPr>
                <w:rFonts w:ascii="Times New Roman" w:hAnsi="Times New Roman"/>
                <w:bCs/>
                <w:sz w:val="24"/>
                <w:szCs w:val="24"/>
              </w:rPr>
              <w:t xml:space="preserve">Переменный ток. Синусоидальная ЭДС, параметры переменного тока. Действующее и среднее значение переменного тока. </w:t>
            </w:r>
          </w:p>
        </w:tc>
        <w:tc>
          <w:tcPr>
            <w:tcW w:w="584" w:type="pct"/>
            <w:vMerge w:val="restart"/>
            <w:vAlign w:val="center"/>
          </w:tcPr>
          <w:p w:rsidR="00C92566" w:rsidRPr="00997D13" w:rsidRDefault="00C92566" w:rsidP="007203DD">
            <w:pPr>
              <w:jc w:val="center"/>
              <w:rPr>
                <w:rFonts w:ascii="Times New Roman" w:hAnsi="Times New Roman"/>
                <w:b/>
                <w:bCs/>
                <w:sz w:val="24"/>
                <w:szCs w:val="24"/>
              </w:rPr>
            </w:pPr>
            <w:r w:rsidRPr="00997D13">
              <w:rPr>
                <w:rFonts w:ascii="Times New Roman" w:hAnsi="Times New Roman"/>
                <w:b/>
                <w:bCs/>
                <w:sz w:val="24"/>
                <w:szCs w:val="24"/>
              </w:rPr>
              <w:t>22</w:t>
            </w:r>
          </w:p>
        </w:tc>
        <w:tc>
          <w:tcPr>
            <w:tcW w:w="0" w:type="auto"/>
            <w:vMerge/>
            <w:vAlign w:val="center"/>
          </w:tcPr>
          <w:p w:rsidR="00C92566" w:rsidRPr="00997D13" w:rsidRDefault="00C92566" w:rsidP="007203DD">
            <w:pPr>
              <w:rPr>
                <w:rFonts w:ascii="Times New Roman" w:hAnsi="Times New Roman"/>
                <w:sz w:val="24"/>
                <w:szCs w:val="24"/>
              </w:rPr>
            </w:pPr>
          </w:p>
        </w:tc>
      </w:tr>
      <w:tr w:rsidR="00C92566" w:rsidRPr="00997D13" w:rsidTr="00BA1C1D">
        <w:trPr>
          <w:trHeight w:val="480"/>
        </w:trPr>
        <w:tc>
          <w:tcPr>
            <w:tcW w:w="0" w:type="auto"/>
            <w:vMerge/>
            <w:vAlign w:val="center"/>
          </w:tcPr>
          <w:p w:rsidR="00C92566" w:rsidRPr="00997D13" w:rsidRDefault="00C92566" w:rsidP="007203DD">
            <w:pPr>
              <w:rPr>
                <w:rFonts w:ascii="Times New Roman" w:hAnsi="Times New Roman"/>
                <w:bCs/>
                <w:sz w:val="24"/>
                <w:szCs w:val="24"/>
              </w:rPr>
            </w:pPr>
          </w:p>
        </w:tc>
        <w:tc>
          <w:tcPr>
            <w:tcW w:w="2949" w:type="pct"/>
          </w:tcPr>
          <w:p w:rsidR="00C92566" w:rsidRPr="00997D13" w:rsidRDefault="00C92566" w:rsidP="007203DD">
            <w:pPr>
              <w:rPr>
                <w:rFonts w:ascii="Times New Roman" w:hAnsi="Times New Roman"/>
                <w:b/>
                <w:sz w:val="24"/>
                <w:szCs w:val="24"/>
              </w:rPr>
            </w:pPr>
            <w:r w:rsidRPr="00997D13">
              <w:rPr>
                <w:rFonts w:ascii="Times New Roman" w:hAnsi="Times New Roman"/>
                <w:bCs/>
                <w:sz w:val="24"/>
                <w:szCs w:val="24"/>
              </w:rPr>
              <w:t>2.Цепь с активным сопротивлением. Векторное изображение переменных токов и напряжений.  Цепь переменного тока с индуктивностью и емкостью. Векторное изображение.</w:t>
            </w:r>
          </w:p>
        </w:tc>
        <w:tc>
          <w:tcPr>
            <w:tcW w:w="584" w:type="pct"/>
            <w:vMerge/>
            <w:vAlign w:val="center"/>
          </w:tcPr>
          <w:p w:rsidR="00C92566" w:rsidRPr="00997D13" w:rsidRDefault="00C92566" w:rsidP="007203DD">
            <w:pPr>
              <w:jc w:val="center"/>
              <w:rPr>
                <w:rFonts w:ascii="Times New Roman" w:hAnsi="Times New Roman"/>
                <w:b/>
                <w:bCs/>
                <w:sz w:val="24"/>
                <w:szCs w:val="24"/>
              </w:rPr>
            </w:pPr>
          </w:p>
        </w:tc>
        <w:tc>
          <w:tcPr>
            <w:tcW w:w="0" w:type="auto"/>
            <w:vMerge/>
            <w:vAlign w:val="center"/>
          </w:tcPr>
          <w:p w:rsidR="00C92566" w:rsidRPr="00997D13" w:rsidRDefault="00C92566" w:rsidP="007203DD">
            <w:pPr>
              <w:rPr>
                <w:rFonts w:ascii="Times New Roman" w:hAnsi="Times New Roman"/>
                <w:sz w:val="24"/>
                <w:szCs w:val="24"/>
              </w:rPr>
            </w:pPr>
          </w:p>
        </w:tc>
      </w:tr>
      <w:tr w:rsidR="00C92566" w:rsidRPr="00997D13" w:rsidTr="00BA1C1D">
        <w:trPr>
          <w:trHeight w:val="390"/>
        </w:trPr>
        <w:tc>
          <w:tcPr>
            <w:tcW w:w="0" w:type="auto"/>
            <w:vMerge/>
            <w:vAlign w:val="center"/>
          </w:tcPr>
          <w:p w:rsidR="00C92566" w:rsidRPr="00997D13" w:rsidRDefault="00C92566" w:rsidP="007203DD">
            <w:pPr>
              <w:rPr>
                <w:rFonts w:ascii="Times New Roman" w:hAnsi="Times New Roman"/>
                <w:bCs/>
                <w:sz w:val="24"/>
                <w:szCs w:val="24"/>
              </w:rPr>
            </w:pPr>
          </w:p>
        </w:tc>
        <w:tc>
          <w:tcPr>
            <w:tcW w:w="2949" w:type="pct"/>
          </w:tcPr>
          <w:p w:rsidR="00C92566" w:rsidRPr="00997D13" w:rsidRDefault="00C92566" w:rsidP="007203DD">
            <w:pPr>
              <w:rPr>
                <w:rFonts w:ascii="Times New Roman" w:hAnsi="Times New Roman"/>
                <w:b/>
                <w:sz w:val="24"/>
                <w:szCs w:val="24"/>
              </w:rPr>
            </w:pPr>
            <w:r w:rsidRPr="00997D13">
              <w:rPr>
                <w:rFonts w:ascii="Times New Roman" w:hAnsi="Times New Roman"/>
                <w:b/>
                <w:sz w:val="24"/>
                <w:szCs w:val="24"/>
              </w:rPr>
              <w:t xml:space="preserve">3. </w:t>
            </w:r>
            <w:r w:rsidRPr="00997D13">
              <w:rPr>
                <w:rFonts w:ascii="Times New Roman" w:hAnsi="Times New Roman"/>
                <w:sz w:val="24"/>
                <w:szCs w:val="24"/>
              </w:rPr>
              <w:t xml:space="preserve">Расчет цепей переменного тока. Векторная диаграмма. Расчет неразветвленной цепи переменного тока с R, L, C. Треугольники напряжений, сопротивлений, мощностей. </w:t>
            </w:r>
          </w:p>
        </w:tc>
        <w:tc>
          <w:tcPr>
            <w:tcW w:w="0" w:type="auto"/>
            <w:vMerge/>
            <w:vAlign w:val="center"/>
          </w:tcPr>
          <w:p w:rsidR="00C92566" w:rsidRPr="00997D13" w:rsidRDefault="00C92566" w:rsidP="007203DD">
            <w:pPr>
              <w:rPr>
                <w:rFonts w:ascii="Times New Roman" w:hAnsi="Times New Roman"/>
                <w:b/>
                <w:bCs/>
                <w:sz w:val="24"/>
                <w:szCs w:val="24"/>
              </w:rPr>
            </w:pPr>
          </w:p>
        </w:tc>
        <w:tc>
          <w:tcPr>
            <w:tcW w:w="0" w:type="auto"/>
            <w:vMerge/>
            <w:vAlign w:val="center"/>
          </w:tcPr>
          <w:p w:rsidR="00C92566" w:rsidRPr="00997D13" w:rsidRDefault="00C92566" w:rsidP="007203DD">
            <w:pPr>
              <w:rPr>
                <w:rFonts w:ascii="Times New Roman" w:hAnsi="Times New Roman"/>
                <w:sz w:val="24"/>
                <w:szCs w:val="24"/>
              </w:rPr>
            </w:pPr>
          </w:p>
        </w:tc>
      </w:tr>
      <w:tr w:rsidR="00C92566" w:rsidRPr="00997D13" w:rsidTr="00BA1C1D">
        <w:trPr>
          <w:trHeight w:val="810"/>
        </w:trPr>
        <w:tc>
          <w:tcPr>
            <w:tcW w:w="0" w:type="auto"/>
            <w:vMerge/>
            <w:vAlign w:val="center"/>
          </w:tcPr>
          <w:p w:rsidR="00C92566" w:rsidRPr="00997D13" w:rsidRDefault="00C92566" w:rsidP="007203DD">
            <w:pPr>
              <w:rPr>
                <w:rFonts w:ascii="Times New Roman" w:hAnsi="Times New Roman"/>
                <w:bCs/>
                <w:sz w:val="24"/>
                <w:szCs w:val="24"/>
              </w:rPr>
            </w:pPr>
          </w:p>
        </w:tc>
        <w:tc>
          <w:tcPr>
            <w:tcW w:w="2949" w:type="pct"/>
          </w:tcPr>
          <w:p w:rsidR="00C92566" w:rsidRPr="00997D13" w:rsidRDefault="00C92566" w:rsidP="007203DD">
            <w:pPr>
              <w:rPr>
                <w:rFonts w:ascii="Times New Roman" w:hAnsi="Times New Roman"/>
                <w:b/>
                <w:sz w:val="24"/>
                <w:szCs w:val="24"/>
              </w:rPr>
            </w:pPr>
            <w:r w:rsidRPr="00997D13">
              <w:rPr>
                <w:rFonts w:ascii="Times New Roman" w:hAnsi="Times New Roman"/>
                <w:sz w:val="24"/>
                <w:szCs w:val="24"/>
              </w:rPr>
              <w:t>4.Расчет разветвленной цепи с R, L, C. Треугольники токов, проводимостей, мощностей. Компенсация реактивной мощности в электрических цепях. Коэффициент мощности. Методы увеличения коэффициента.</w:t>
            </w:r>
          </w:p>
        </w:tc>
        <w:tc>
          <w:tcPr>
            <w:tcW w:w="0" w:type="auto"/>
            <w:vMerge/>
            <w:vAlign w:val="center"/>
          </w:tcPr>
          <w:p w:rsidR="00C92566" w:rsidRPr="00997D13" w:rsidRDefault="00C92566" w:rsidP="007203DD">
            <w:pPr>
              <w:rPr>
                <w:rFonts w:ascii="Times New Roman" w:hAnsi="Times New Roman"/>
                <w:b/>
                <w:bCs/>
                <w:sz w:val="24"/>
                <w:szCs w:val="24"/>
              </w:rPr>
            </w:pPr>
          </w:p>
        </w:tc>
        <w:tc>
          <w:tcPr>
            <w:tcW w:w="0" w:type="auto"/>
            <w:vMerge/>
            <w:vAlign w:val="center"/>
          </w:tcPr>
          <w:p w:rsidR="00C92566" w:rsidRPr="00997D13" w:rsidRDefault="00C92566" w:rsidP="007203DD">
            <w:pPr>
              <w:rPr>
                <w:rFonts w:ascii="Times New Roman" w:hAnsi="Times New Roman"/>
                <w:sz w:val="24"/>
                <w:szCs w:val="24"/>
              </w:rPr>
            </w:pPr>
          </w:p>
        </w:tc>
      </w:tr>
      <w:tr w:rsidR="00C92566" w:rsidRPr="00997D13" w:rsidTr="00BA1C1D">
        <w:trPr>
          <w:trHeight w:val="540"/>
        </w:trPr>
        <w:tc>
          <w:tcPr>
            <w:tcW w:w="0" w:type="auto"/>
            <w:vMerge/>
            <w:vAlign w:val="center"/>
          </w:tcPr>
          <w:p w:rsidR="00C92566" w:rsidRPr="00997D13" w:rsidRDefault="00C92566" w:rsidP="007203DD">
            <w:pPr>
              <w:rPr>
                <w:rFonts w:ascii="Times New Roman" w:hAnsi="Times New Roman"/>
                <w:bCs/>
                <w:sz w:val="24"/>
                <w:szCs w:val="24"/>
              </w:rPr>
            </w:pPr>
          </w:p>
        </w:tc>
        <w:tc>
          <w:tcPr>
            <w:tcW w:w="2949" w:type="pct"/>
          </w:tcPr>
          <w:p w:rsidR="00C92566" w:rsidRPr="00997D13" w:rsidRDefault="00C92566" w:rsidP="007203DD">
            <w:pPr>
              <w:rPr>
                <w:rFonts w:ascii="Times New Roman" w:hAnsi="Times New Roman"/>
                <w:b/>
                <w:sz w:val="24"/>
                <w:szCs w:val="24"/>
              </w:rPr>
            </w:pPr>
            <w:r w:rsidRPr="00997D13">
              <w:rPr>
                <w:rFonts w:ascii="Times New Roman" w:hAnsi="Times New Roman"/>
                <w:b/>
                <w:sz w:val="24"/>
                <w:szCs w:val="24"/>
              </w:rPr>
              <w:t xml:space="preserve">5. </w:t>
            </w:r>
            <w:r w:rsidRPr="00997D13">
              <w:rPr>
                <w:rFonts w:ascii="Times New Roman" w:hAnsi="Times New Roman"/>
                <w:sz w:val="24"/>
                <w:szCs w:val="24"/>
              </w:rPr>
              <w:t xml:space="preserve">Резонанс в электрических цепях переменного тока. </w:t>
            </w:r>
            <w:r w:rsidRPr="00997D13">
              <w:rPr>
                <w:rFonts w:ascii="Times New Roman" w:hAnsi="Times New Roman"/>
                <w:bCs/>
                <w:sz w:val="24"/>
                <w:szCs w:val="24"/>
              </w:rPr>
              <w:t xml:space="preserve">Резонанс напряжений. Условия и признаки резонанса. </w:t>
            </w:r>
          </w:p>
        </w:tc>
        <w:tc>
          <w:tcPr>
            <w:tcW w:w="0" w:type="auto"/>
            <w:vMerge/>
            <w:vAlign w:val="center"/>
          </w:tcPr>
          <w:p w:rsidR="00C92566" w:rsidRPr="00997D13" w:rsidRDefault="00C92566" w:rsidP="007203DD">
            <w:pPr>
              <w:rPr>
                <w:rFonts w:ascii="Times New Roman" w:hAnsi="Times New Roman"/>
                <w:b/>
                <w:bCs/>
                <w:sz w:val="24"/>
                <w:szCs w:val="24"/>
              </w:rPr>
            </w:pPr>
          </w:p>
        </w:tc>
        <w:tc>
          <w:tcPr>
            <w:tcW w:w="0" w:type="auto"/>
            <w:vMerge/>
            <w:vAlign w:val="center"/>
          </w:tcPr>
          <w:p w:rsidR="00C92566" w:rsidRPr="00997D13" w:rsidRDefault="00C92566" w:rsidP="007203DD">
            <w:pPr>
              <w:rPr>
                <w:rFonts w:ascii="Times New Roman" w:hAnsi="Times New Roman"/>
                <w:sz w:val="24"/>
                <w:szCs w:val="24"/>
              </w:rPr>
            </w:pPr>
          </w:p>
        </w:tc>
      </w:tr>
      <w:tr w:rsidR="00C92566" w:rsidRPr="00997D13" w:rsidTr="00BA1C1D">
        <w:trPr>
          <w:trHeight w:val="660"/>
        </w:trPr>
        <w:tc>
          <w:tcPr>
            <w:tcW w:w="0" w:type="auto"/>
            <w:vMerge/>
            <w:vAlign w:val="center"/>
          </w:tcPr>
          <w:p w:rsidR="00C92566" w:rsidRPr="00997D13" w:rsidRDefault="00C92566" w:rsidP="007203DD">
            <w:pPr>
              <w:rPr>
                <w:rFonts w:ascii="Times New Roman" w:hAnsi="Times New Roman"/>
                <w:bCs/>
                <w:sz w:val="24"/>
                <w:szCs w:val="24"/>
              </w:rPr>
            </w:pPr>
          </w:p>
        </w:tc>
        <w:tc>
          <w:tcPr>
            <w:tcW w:w="2949" w:type="pct"/>
          </w:tcPr>
          <w:p w:rsidR="00C92566" w:rsidRPr="00997D13" w:rsidRDefault="00C92566" w:rsidP="007203DD">
            <w:pPr>
              <w:rPr>
                <w:rFonts w:ascii="Times New Roman" w:hAnsi="Times New Roman"/>
                <w:b/>
                <w:sz w:val="24"/>
                <w:szCs w:val="24"/>
              </w:rPr>
            </w:pPr>
            <w:r w:rsidRPr="00997D13">
              <w:rPr>
                <w:rFonts w:ascii="Times New Roman" w:hAnsi="Times New Roman"/>
                <w:bCs/>
                <w:sz w:val="24"/>
                <w:szCs w:val="24"/>
              </w:rPr>
              <w:t>6.Резонанс токов. Условия и признаки резонанса токов. Практическое значение и использование резонансных контуров.</w:t>
            </w:r>
          </w:p>
        </w:tc>
        <w:tc>
          <w:tcPr>
            <w:tcW w:w="0" w:type="auto"/>
            <w:vMerge/>
            <w:vAlign w:val="center"/>
          </w:tcPr>
          <w:p w:rsidR="00C92566" w:rsidRPr="00997D13" w:rsidRDefault="00C92566" w:rsidP="007203DD">
            <w:pPr>
              <w:rPr>
                <w:rFonts w:ascii="Times New Roman" w:hAnsi="Times New Roman"/>
                <w:b/>
                <w:bCs/>
                <w:sz w:val="24"/>
                <w:szCs w:val="24"/>
              </w:rPr>
            </w:pPr>
          </w:p>
        </w:tc>
        <w:tc>
          <w:tcPr>
            <w:tcW w:w="0" w:type="auto"/>
            <w:vMerge/>
            <w:vAlign w:val="center"/>
          </w:tcPr>
          <w:p w:rsidR="00C92566" w:rsidRPr="00997D13" w:rsidRDefault="00C92566" w:rsidP="007203DD">
            <w:pPr>
              <w:rPr>
                <w:rFonts w:ascii="Times New Roman" w:hAnsi="Times New Roman"/>
                <w:sz w:val="24"/>
                <w:szCs w:val="24"/>
              </w:rPr>
            </w:pPr>
          </w:p>
        </w:tc>
      </w:tr>
      <w:tr w:rsidR="00C92566" w:rsidRPr="00997D13" w:rsidTr="00BA1C1D">
        <w:trPr>
          <w:trHeight w:val="120"/>
        </w:trPr>
        <w:tc>
          <w:tcPr>
            <w:tcW w:w="0" w:type="auto"/>
            <w:vMerge/>
            <w:vAlign w:val="center"/>
          </w:tcPr>
          <w:p w:rsidR="00C92566" w:rsidRPr="00997D13" w:rsidRDefault="00C92566" w:rsidP="007203DD">
            <w:pPr>
              <w:rPr>
                <w:rFonts w:ascii="Times New Roman" w:hAnsi="Times New Roman"/>
                <w:bCs/>
                <w:sz w:val="24"/>
                <w:szCs w:val="24"/>
              </w:rPr>
            </w:pPr>
          </w:p>
        </w:tc>
        <w:tc>
          <w:tcPr>
            <w:tcW w:w="2949" w:type="pct"/>
          </w:tcPr>
          <w:p w:rsidR="00C92566" w:rsidRPr="00997D13" w:rsidRDefault="00C92566" w:rsidP="007203DD">
            <w:pPr>
              <w:rPr>
                <w:rFonts w:ascii="Times New Roman" w:hAnsi="Times New Roman"/>
                <w:b/>
                <w:sz w:val="24"/>
                <w:szCs w:val="24"/>
              </w:rPr>
            </w:pPr>
            <w:r w:rsidRPr="00997D13">
              <w:rPr>
                <w:rFonts w:ascii="Times New Roman" w:hAnsi="Times New Roman"/>
                <w:b/>
                <w:sz w:val="24"/>
                <w:szCs w:val="24"/>
              </w:rPr>
              <w:t xml:space="preserve">7. </w:t>
            </w:r>
            <w:r w:rsidRPr="00997D13">
              <w:rPr>
                <w:rFonts w:ascii="Times New Roman" w:hAnsi="Times New Roman"/>
                <w:sz w:val="24"/>
                <w:szCs w:val="24"/>
              </w:rPr>
              <w:t xml:space="preserve">Трехфазные цепи. </w:t>
            </w:r>
            <w:r w:rsidRPr="00997D13">
              <w:rPr>
                <w:rFonts w:ascii="Times New Roman" w:hAnsi="Times New Roman"/>
                <w:bCs/>
                <w:sz w:val="24"/>
                <w:szCs w:val="24"/>
              </w:rPr>
              <w:t xml:space="preserve">Получение трехфазной ЭДС. </w:t>
            </w:r>
          </w:p>
        </w:tc>
        <w:tc>
          <w:tcPr>
            <w:tcW w:w="0" w:type="auto"/>
            <w:vMerge/>
            <w:vAlign w:val="center"/>
          </w:tcPr>
          <w:p w:rsidR="00C92566" w:rsidRPr="00997D13" w:rsidRDefault="00C92566" w:rsidP="007203DD">
            <w:pPr>
              <w:rPr>
                <w:rFonts w:ascii="Times New Roman" w:hAnsi="Times New Roman"/>
                <w:b/>
                <w:bCs/>
                <w:sz w:val="24"/>
                <w:szCs w:val="24"/>
              </w:rPr>
            </w:pPr>
          </w:p>
        </w:tc>
        <w:tc>
          <w:tcPr>
            <w:tcW w:w="0" w:type="auto"/>
            <w:vMerge/>
            <w:vAlign w:val="center"/>
          </w:tcPr>
          <w:p w:rsidR="00C92566" w:rsidRPr="00997D13" w:rsidRDefault="00C92566" w:rsidP="007203DD">
            <w:pPr>
              <w:rPr>
                <w:rFonts w:ascii="Times New Roman" w:hAnsi="Times New Roman"/>
                <w:sz w:val="24"/>
                <w:szCs w:val="24"/>
              </w:rPr>
            </w:pPr>
          </w:p>
        </w:tc>
      </w:tr>
      <w:tr w:rsidR="00C92566" w:rsidRPr="00997D13" w:rsidTr="00BA1C1D">
        <w:trPr>
          <w:trHeight w:val="640"/>
        </w:trPr>
        <w:tc>
          <w:tcPr>
            <w:tcW w:w="0" w:type="auto"/>
            <w:vMerge/>
            <w:vAlign w:val="center"/>
          </w:tcPr>
          <w:p w:rsidR="00C92566" w:rsidRPr="00997D13" w:rsidRDefault="00C92566" w:rsidP="007203DD">
            <w:pPr>
              <w:rPr>
                <w:rFonts w:ascii="Times New Roman" w:hAnsi="Times New Roman"/>
                <w:bCs/>
                <w:sz w:val="24"/>
                <w:szCs w:val="24"/>
              </w:rPr>
            </w:pPr>
          </w:p>
        </w:tc>
        <w:tc>
          <w:tcPr>
            <w:tcW w:w="2949" w:type="pct"/>
          </w:tcPr>
          <w:p w:rsidR="00C92566" w:rsidRPr="00997D13" w:rsidRDefault="00C92566" w:rsidP="005E5A95">
            <w:pPr>
              <w:rPr>
                <w:rFonts w:ascii="Times New Roman" w:hAnsi="Times New Roman"/>
                <w:b/>
                <w:sz w:val="24"/>
                <w:szCs w:val="24"/>
              </w:rPr>
            </w:pPr>
            <w:r w:rsidRPr="00997D13">
              <w:rPr>
                <w:rFonts w:ascii="Times New Roman" w:hAnsi="Times New Roman"/>
                <w:bCs/>
                <w:sz w:val="24"/>
                <w:szCs w:val="24"/>
              </w:rPr>
              <w:t xml:space="preserve">8.Симметричная нагрузка при соединении звездой и треугольником. Фазные и линейные токи и напряжения, соотношения между ними. </w:t>
            </w:r>
          </w:p>
        </w:tc>
        <w:tc>
          <w:tcPr>
            <w:tcW w:w="0" w:type="auto"/>
            <w:vMerge/>
            <w:vAlign w:val="center"/>
          </w:tcPr>
          <w:p w:rsidR="00C92566" w:rsidRPr="00997D13" w:rsidRDefault="00C92566" w:rsidP="007203DD">
            <w:pPr>
              <w:rPr>
                <w:rFonts w:ascii="Times New Roman" w:hAnsi="Times New Roman"/>
                <w:b/>
                <w:bCs/>
                <w:sz w:val="24"/>
                <w:szCs w:val="24"/>
              </w:rPr>
            </w:pPr>
          </w:p>
        </w:tc>
        <w:tc>
          <w:tcPr>
            <w:tcW w:w="0" w:type="auto"/>
            <w:vMerge/>
            <w:vAlign w:val="center"/>
          </w:tcPr>
          <w:p w:rsidR="00C92566" w:rsidRPr="00997D13" w:rsidRDefault="00C92566" w:rsidP="007203DD">
            <w:pPr>
              <w:rPr>
                <w:rFonts w:ascii="Times New Roman" w:hAnsi="Times New Roman"/>
                <w:sz w:val="24"/>
                <w:szCs w:val="24"/>
              </w:rPr>
            </w:pPr>
          </w:p>
        </w:tc>
      </w:tr>
      <w:tr w:rsidR="00C92566" w:rsidRPr="00997D13" w:rsidTr="00BA1C1D">
        <w:trPr>
          <w:trHeight w:val="975"/>
        </w:trPr>
        <w:tc>
          <w:tcPr>
            <w:tcW w:w="0" w:type="auto"/>
            <w:vMerge/>
            <w:vAlign w:val="center"/>
          </w:tcPr>
          <w:p w:rsidR="00C92566" w:rsidRPr="00997D13" w:rsidRDefault="00C92566" w:rsidP="007203DD">
            <w:pPr>
              <w:rPr>
                <w:rFonts w:ascii="Times New Roman" w:hAnsi="Times New Roman"/>
                <w:bCs/>
                <w:sz w:val="24"/>
                <w:szCs w:val="24"/>
              </w:rPr>
            </w:pPr>
          </w:p>
        </w:tc>
        <w:tc>
          <w:tcPr>
            <w:tcW w:w="2949" w:type="pct"/>
          </w:tcPr>
          <w:p w:rsidR="00C92566" w:rsidRPr="00997D13" w:rsidRDefault="00C92566" w:rsidP="005E5A95">
            <w:pPr>
              <w:snapToGrid w:val="0"/>
              <w:rPr>
                <w:rFonts w:ascii="Times New Roman" w:hAnsi="Times New Roman"/>
                <w:bCs/>
                <w:sz w:val="24"/>
                <w:szCs w:val="24"/>
              </w:rPr>
            </w:pPr>
            <w:r w:rsidRPr="00997D13">
              <w:rPr>
                <w:rFonts w:ascii="Times New Roman" w:hAnsi="Times New Roman"/>
                <w:color w:val="000000"/>
                <w:sz w:val="24"/>
                <w:szCs w:val="24"/>
              </w:rPr>
              <w:t>9.Мощность трехфазной системы. Основы расчета трехфазной цепи при симметричной и несеметричной нагрузке. Переключение обмоток нагрузки со «звезды» на «треугольник» и обратное переключение. Принцип действия амнхронного и синхронного движения</w:t>
            </w:r>
          </w:p>
        </w:tc>
        <w:tc>
          <w:tcPr>
            <w:tcW w:w="0" w:type="auto"/>
            <w:vMerge/>
            <w:vAlign w:val="center"/>
          </w:tcPr>
          <w:p w:rsidR="00C92566" w:rsidRPr="00997D13" w:rsidRDefault="00C92566" w:rsidP="007203DD">
            <w:pPr>
              <w:rPr>
                <w:rFonts w:ascii="Times New Roman" w:hAnsi="Times New Roman"/>
                <w:b/>
                <w:bCs/>
                <w:sz w:val="24"/>
                <w:szCs w:val="24"/>
              </w:rPr>
            </w:pPr>
          </w:p>
        </w:tc>
        <w:tc>
          <w:tcPr>
            <w:tcW w:w="0" w:type="auto"/>
            <w:vMerge/>
            <w:vAlign w:val="center"/>
          </w:tcPr>
          <w:p w:rsidR="00C92566" w:rsidRPr="00997D13" w:rsidRDefault="00C92566" w:rsidP="007203DD">
            <w:pPr>
              <w:rPr>
                <w:rFonts w:ascii="Times New Roman" w:hAnsi="Times New Roman"/>
                <w:sz w:val="24"/>
                <w:szCs w:val="24"/>
              </w:rPr>
            </w:pPr>
          </w:p>
        </w:tc>
      </w:tr>
      <w:tr w:rsidR="00C92566" w:rsidRPr="00997D13" w:rsidTr="00BA1C1D">
        <w:trPr>
          <w:trHeight w:val="720"/>
        </w:trPr>
        <w:tc>
          <w:tcPr>
            <w:tcW w:w="0" w:type="auto"/>
            <w:vMerge/>
            <w:vAlign w:val="center"/>
          </w:tcPr>
          <w:p w:rsidR="00C92566" w:rsidRPr="00997D13" w:rsidRDefault="00C92566" w:rsidP="007203DD">
            <w:pPr>
              <w:rPr>
                <w:rFonts w:ascii="Times New Roman" w:hAnsi="Times New Roman"/>
                <w:bCs/>
                <w:sz w:val="24"/>
                <w:szCs w:val="24"/>
              </w:rPr>
            </w:pPr>
          </w:p>
        </w:tc>
        <w:tc>
          <w:tcPr>
            <w:tcW w:w="2949" w:type="pct"/>
          </w:tcPr>
          <w:p w:rsidR="00C92566" w:rsidRPr="00997D13" w:rsidRDefault="00C92566" w:rsidP="007203DD">
            <w:pPr>
              <w:rPr>
                <w:rFonts w:ascii="Times New Roman" w:hAnsi="Times New Roman"/>
                <w:bCs/>
                <w:sz w:val="24"/>
                <w:szCs w:val="24"/>
              </w:rPr>
            </w:pPr>
            <w:r w:rsidRPr="00997D13">
              <w:rPr>
                <w:rFonts w:ascii="Times New Roman" w:hAnsi="Times New Roman"/>
                <w:bCs/>
                <w:sz w:val="24"/>
                <w:szCs w:val="24"/>
              </w:rPr>
              <w:t>10.Несимметричная нагрузка в трехфазной цепи, роль нулевого провода. Напряжение смещения нейтрали.</w:t>
            </w:r>
          </w:p>
        </w:tc>
        <w:tc>
          <w:tcPr>
            <w:tcW w:w="0" w:type="auto"/>
            <w:vMerge/>
            <w:vAlign w:val="center"/>
          </w:tcPr>
          <w:p w:rsidR="00C92566" w:rsidRPr="00997D13" w:rsidRDefault="00C92566" w:rsidP="007203DD">
            <w:pPr>
              <w:rPr>
                <w:rFonts w:ascii="Times New Roman" w:hAnsi="Times New Roman"/>
                <w:b/>
                <w:bCs/>
                <w:sz w:val="24"/>
                <w:szCs w:val="24"/>
              </w:rPr>
            </w:pPr>
          </w:p>
        </w:tc>
        <w:tc>
          <w:tcPr>
            <w:tcW w:w="0" w:type="auto"/>
            <w:vMerge/>
            <w:vAlign w:val="center"/>
          </w:tcPr>
          <w:p w:rsidR="00C92566" w:rsidRPr="00997D13" w:rsidRDefault="00C92566" w:rsidP="007203DD">
            <w:pPr>
              <w:rPr>
                <w:rFonts w:ascii="Times New Roman" w:hAnsi="Times New Roman"/>
                <w:sz w:val="24"/>
                <w:szCs w:val="24"/>
              </w:rPr>
            </w:pPr>
          </w:p>
        </w:tc>
      </w:tr>
      <w:tr w:rsidR="00C92566" w:rsidRPr="00997D13" w:rsidTr="00BA1C1D">
        <w:trPr>
          <w:trHeight w:val="347"/>
        </w:trPr>
        <w:tc>
          <w:tcPr>
            <w:tcW w:w="0" w:type="auto"/>
            <w:vMerge/>
            <w:vAlign w:val="center"/>
          </w:tcPr>
          <w:p w:rsidR="00C92566" w:rsidRPr="00997D13" w:rsidRDefault="00C92566" w:rsidP="007203DD">
            <w:pPr>
              <w:rPr>
                <w:rFonts w:ascii="Times New Roman" w:hAnsi="Times New Roman"/>
                <w:bCs/>
                <w:sz w:val="24"/>
                <w:szCs w:val="24"/>
              </w:rPr>
            </w:pPr>
          </w:p>
        </w:tc>
        <w:tc>
          <w:tcPr>
            <w:tcW w:w="2949" w:type="pct"/>
          </w:tcPr>
          <w:p w:rsidR="00C92566" w:rsidRPr="00997D13" w:rsidRDefault="00C92566" w:rsidP="005E5A95">
            <w:pPr>
              <w:rPr>
                <w:rFonts w:ascii="Times New Roman" w:hAnsi="Times New Roman"/>
                <w:b/>
                <w:sz w:val="24"/>
                <w:szCs w:val="24"/>
              </w:rPr>
            </w:pPr>
            <w:r w:rsidRPr="00997D13">
              <w:rPr>
                <w:rFonts w:ascii="Times New Roman" w:hAnsi="Times New Roman"/>
                <w:b/>
                <w:sz w:val="24"/>
                <w:szCs w:val="24"/>
              </w:rPr>
              <w:t xml:space="preserve">11. </w:t>
            </w:r>
            <w:r w:rsidRPr="00997D13">
              <w:rPr>
                <w:rFonts w:ascii="Times New Roman" w:hAnsi="Times New Roman"/>
                <w:sz w:val="24"/>
                <w:szCs w:val="24"/>
              </w:rPr>
              <w:t xml:space="preserve">Переходные процессы в электрических цепях. </w:t>
            </w:r>
            <w:r w:rsidRPr="00997D13">
              <w:rPr>
                <w:rFonts w:ascii="Times New Roman" w:hAnsi="Times New Roman"/>
                <w:bCs/>
                <w:sz w:val="24"/>
                <w:szCs w:val="24"/>
              </w:rPr>
              <w:t>Процесс заряда и разряда конденсатора.</w:t>
            </w:r>
            <w:r w:rsidRPr="00997D13">
              <w:rPr>
                <w:rFonts w:ascii="Times New Roman" w:hAnsi="Times New Roman"/>
                <w:b/>
                <w:sz w:val="24"/>
                <w:szCs w:val="24"/>
              </w:rPr>
              <w:t xml:space="preserve"> </w:t>
            </w:r>
          </w:p>
        </w:tc>
        <w:tc>
          <w:tcPr>
            <w:tcW w:w="0" w:type="auto"/>
            <w:vMerge/>
            <w:vAlign w:val="center"/>
          </w:tcPr>
          <w:p w:rsidR="00C92566" w:rsidRPr="00997D13" w:rsidRDefault="00C92566" w:rsidP="007203DD">
            <w:pPr>
              <w:rPr>
                <w:rFonts w:ascii="Times New Roman" w:hAnsi="Times New Roman"/>
                <w:b/>
                <w:bCs/>
                <w:sz w:val="24"/>
                <w:szCs w:val="24"/>
              </w:rPr>
            </w:pPr>
          </w:p>
        </w:tc>
        <w:tc>
          <w:tcPr>
            <w:tcW w:w="0" w:type="auto"/>
            <w:vMerge/>
            <w:vAlign w:val="center"/>
          </w:tcPr>
          <w:p w:rsidR="00C92566" w:rsidRPr="00997D13" w:rsidRDefault="00C92566" w:rsidP="007203DD">
            <w:pPr>
              <w:rPr>
                <w:rFonts w:ascii="Times New Roman" w:hAnsi="Times New Roman"/>
                <w:sz w:val="24"/>
                <w:szCs w:val="24"/>
              </w:rPr>
            </w:pPr>
          </w:p>
        </w:tc>
      </w:tr>
      <w:tr w:rsidR="00C92566" w:rsidRPr="00997D13" w:rsidTr="00BA1C1D">
        <w:trPr>
          <w:trHeight w:val="15"/>
        </w:trPr>
        <w:tc>
          <w:tcPr>
            <w:tcW w:w="0" w:type="auto"/>
            <w:vMerge/>
            <w:vAlign w:val="center"/>
          </w:tcPr>
          <w:p w:rsidR="00C92566" w:rsidRPr="00997D13" w:rsidRDefault="00C92566" w:rsidP="007203DD">
            <w:pPr>
              <w:rPr>
                <w:rFonts w:ascii="Times New Roman" w:hAnsi="Times New Roman"/>
                <w:bCs/>
                <w:sz w:val="24"/>
                <w:szCs w:val="24"/>
              </w:rPr>
            </w:pPr>
          </w:p>
        </w:tc>
        <w:tc>
          <w:tcPr>
            <w:tcW w:w="2949" w:type="pct"/>
          </w:tcPr>
          <w:p w:rsidR="00C92566" w:rsidRPr="00997D13" w:rsidRDefault="00C92566" w:rsidP="007203DD">
            <w:pPr>
              <w:rPr>
                <w:rFonts w:ascii="Times New Roman" w:hAnsi="Times New Roman"/>
                <w:b/>
                <w:sz w:val="24"/>
                <w:szCs w:val="24"/>
              </w:rPr>
            </w:pPr>
            <w:r w:rsidRPr="00997D13">
              <w:rPr>
                <w:rFonts w:ascii="Times New Roman" w:hAnsi="Times New Roman"/>
                <w:b/>
                <w:bCs/>
                <w:sz w:val="24"/>
                <w:szCs w:val="24"/>
              </w:rPr>
              <w:t>В том числе практических и лабораторных занятий</w:t>
            </w:r>
          </w:p>
        </w:tc>
        <w:tc>
          <w:tcPr>
            <w:tcW w:w="0" w:type="auto"/>
            <w:vMerge/>
            <w:vAlign w:val="center"/>
          </w:tcPr>
          <w:p w:rsidR="00C92566" w:rsidRPr="00997D13" w:rsidRDefault="00C92566" w:rsidP="007203DD">
            <w:pPr>
              <w:rPr>
                <w:rFonts w:ascii="Times New Roman" w:hAnsi="Times New Roman"/>
                <w:b/>
                <w:bCs/>
                <w:sz w:val="24"/>
                <w:szCs w:val="24"/>
              </w:rPr>
            </w:pPr>
          </w:p>
        </w:tc>
        <w:tc>
          <w:tcPr>
            <w:tcW w:w="0" w:type="auto"/>
            <w:vMerge/>
            <w:vAlign w:val="center"/>
          </w:tcPr>
          <w:p w:rsidR="00C92566" w:rsidRPr="00997D13" w:rsidRDefault="00C92566" w:rsidP="007203DD">
            <w:pPr>
              <w:rPr>
                <w:rFonts w:ascii="Times New Roman" w:hAnsi="Times New Roman"/>
                <w:sz w:val="24"/>
                <w:szCs w:val="24"/>
              </w:rPr>
            </w:pPr>
          </w:p>
        </w:tc>
      </w:tr>
      <w:tr w:rsidR="00C92566" w:rsidRPr="00997D13" w:rsidTr="00BA1C1D">
        <w:trPr>
          <w:trHeight w:val="210"/>
        </w:trPr>
        <w:tc>
          <w:tcPr>
            <w:tcW w:w="0" w:type="auto"/>
            <w:vMerge/>
            <w:vAlign w:val="center"/>
          </w:tcPr>
          <w:p w:rsidR="00C92566" w:rsidRPr="00997D13" w:rsidRDefault="00C92566" w:rsidP="007203DD">
            <w:pPr>
              <w:rPr>
                <w:rFonts w:ascii="Times New Roman" w:hAnsi="Times New Roman"/>
                <w:bCs/>
                <w:sz w:val="24"/>
                <w:szCs w:val="24"/>
              </w:rPr>
            </w:pPr>
          </w:p>
        </w:tc>
        <w:tc>
          <w:tcPr>
            <w:tcW w:w="2949" w:type="pct"/>
          </w:tcPr>
          <w:p w:rsidR="00C92566" w:rsidRPr="00997D13" w:rsidRDefault="00C92566" w:rsidP="007203DD">
            <w:pPr>
              <w:rPr>
                <w:rFonts w:ascii="Times New Roman" w:hAnsi="Times New Roman"/>
                <w:b/>
                <w:bCs/>
                <w:sz w:val="24"/>
                <w:szCs w:val="24"/>
              </w:rPr>
            </w:pPr>
            <w:r w:rsidRPr="00997D13">
              <w:rPr>
                <w:rFonts w:ascii="Times New Roman" w:hAnsi="Times New Roman"/>
                <w:b/>
                <w:bCs/>
                <w:sz w:val="24"/>
                <w:szCs w:val="24"/>
              </w:rPr>
              <w:t>1.Лабораторная работа</w:t>
            </w:r>
            <w:r w:rsidRPr="00997D13">
              <w:rPr>
                <w:rFonts w:ascii="Times New Roman" w:hAnsi="Times New Roman"/>
                <w:color w:val="000000"/>
                <w:sz w:val="24"/>
                <w:szCs w:val="24"/>
              </w:rPr>
              <w:t>(Практическая подготовка.)</w:t>
            </w:r>
          </w:p>
        </w:tc>
        <w:tc>
          <w:tcPr>
            <w:tcW w:w="0" w:type="auto"/>
            <w:vMerge w:val="restart"/>
            <w:vAlign w:val="center"/>
          </w:tcPr>
          <w:p w:rsidR="00C92566" w:rsidRPr="00997D13" w:rsidRDefault="00C92566" w:rsidP="007203DD">
            <w:pPr>
              <w:rPr>
                <w:rFonts w:ascii="Times New Roman" w:hAnsi="Times New Roman"/>
                <w:b/>
                <w:bCs/>
                <w:sz w:val="24"/>
                <w:szCs w:val="24"/>
              </w:rPr>
            </w:pPr>
            <w:r w:rsidRPr="00997D13">
              <w:rPr>
                <w:rFonts w:ascii="Times New Roman" w:hAnsi="Times New Roman"/>
                <w:b/>
                <w:bCs/>
                <w:sz w:val="24"/>
                <w:szCs w:val="24"/>
              </w:rPr>
              <w:t xml:space="preserve">              2</w:t>
            </w:r>
          </w:p>
        </w:tc>
        <w:tc>
          <w:tcPr>
            <w:tcW w:w="0" w:type="auto"/>
            <w:vMerge w:val="restart"/>
            <w:vAlign w:val="center"/>
          </w:tcPr>
          <w:p w:rsidR="00C92566" w:rsidRPr="00997D13" w:rsidRDefault="00C92566" w:rsidP="007203DD">
            <w:pPr>
              <w:rPr>
                <w:rFonts w:ascii="Times New Roman" w:hAnsi="Times New Roman"/>
                <w:sz w:val="24"/>
                <w:szCs w:val="24"/>
              </w:rPr>
            </w:pPr>
          </w:p>
        </w:tc>
      </w:tr>
      <w:tr w:rsidR="00C92566" w:rsidRPr="00997D13" w:rsidTr="00BA1C1D">
        <w:tc>
          <w:tcPr>
            <w:tcW w:w="0" w:type="auto"/>
            <w:vMerge/>
            <w:vAlign w:val="center"/>
          </w:tcPr>
          <w:p w:rsidR="00C92566" w:rsidRPr="00997D13" w:rsidRDefault="00C92566" w:rsidP="007203DD">
            <w:pPr>
              <w:rPr>
                <w:rFonts w:ascii="Times New Roman" w:hAnsi="Times New Roman"/>
                <w:bCs/>
                <w:sz w:val="24"/>
                <w:szCs w:val="24"/>
              </w:rPr>
            </w:pPr>
          </w:p>
        </w:tc>
        <w:tc>
          <w:tcPr>
            <w:tcW w:w="2949" w:type="pct"/>
          </w:tcPr>
          <w:p w:rsidR="00C92566" w:rsidRPr="00B72A54" w:rsidRDefault="00C92566" w:rsidP="007203DD">
            <w:pPr>
              <w:rPr>
                <w:rFonts w:ascii="Times New Roman" w:hAnsi="Times New Roman"/>
                <w:sz w:val="24"/>
                <w:szCs w:val="24"/>
              </w:rPr>
            </w:pPr>
            <w:r w:rsidRPr="00B72A54">
              <w:rPr>
                <w:rFonts w:ascii="Times New Roman" w:hAnsi="Times New Roman"/>
                <w:sz w:val="24"/>
                <w:szCs w:val="24"/>
              </w:rPr>
              <w:t>Исследование трехфазной цепи  при соединениии фаз приемника звездой</w:t>
            </w:r>
          </w:p>
        </w:tc>
        <w:tc>
          <w:tcPr>
            <w:tcW w:w="0" w:type="auto"/>
            <w:vMerge/>
            <w:vAlign w:val="center"/>
          </w:tcPr>
          <w:p w:rsidR="00C92566" w:rsidRPr="00997D13" w:rsidRDefault="00C92566" w:rsidP="007203DD">
            <w:pPr>
              <w:rPr>
                <w:rFonts w:ascii="Times New Roman" w:hAnsi="Times New Roman"/>
                <w:b/>
                <w:bCs/>
                <w:sz w:val="24"/>
                <w:szCs w:val="24"/>
              </w:rPr>
            </w:pPr>
          </w:p>
        </w:tc>
        <w:tc>
          <w:tcPr>
            <w:tcW w:w="0" w:type="auto"/>
            <w:vMerge/>
            <w:vAlign w:val="center"/>
          </w:tcPr>
          <w:p w:rsidR="00C92566" w:rsidRPr="00997D13" w:rsidRDefault="00C92566" w:rsidP="007203DD">
            <w:pPr>
              <w:rPr>
                <w:rFonts w:ascii="Times New Roman" w:hAnsi="Times New Roman"/>
                <w:sz w:val="24"/>
                <w:szCs w:val="24"/>
              </w:rPr>
            </w:pPr>
          </w:p>
        </w:tc>
      </w:tr>
      <w:tr w:rsidR="00C92566" w:rsidRPr="00997D13" w:rsidTr="00BA1C1D">
        <w:trPr>
          <w:trHeight w:val="150"/>
        </w:trPr>
        <w:tc>
          <w:tcPr>
            <w:tcW w:w="0" w:type="auto"/>
            <w:vMerge/>
            <w:vAlign w:val="center"/>
          </w:tcPr>
          <w:p w:rsidR="00C92566" w:rsidRPr="00997D13" w:rsidRDefault="00C92566" w:rsidP="007203DD">
            <w:pPr>
              <w:rPr>
                <w:rFonts w:ascii="Times New Roman" w:hAnsi="Times New Roman"/>
                <w:bCs/>
                <w:sz w:val="24"/>
                <w:szCs w:val="24"/>
              </w:rPr>
            </w:pPr>
          </w:p>
        </w:tc>
        <w:tc>
          <w:tcPr>
            <w:tcW w:w="2949" w:type="pct"/>
          </w:tcPr>
          <w:p w:rsidR="00C92566" w:rsidRPr="00997D13" w:rsidRDefault="00C92566" w:rsidP="007203DD">
            <w:pPr>
              <w:rPr>
                <w:rFonts w:ascii="Times New Roman" w:hAnsi="Times New Roman"/>
                <w:b/>
                <w:bCs/>
                <w:sz w:val="24"/>
                <w:szCs w:val="24"/>
              </w:rPr>
            </w:pPr>
            <w:r w:rsidRPr="00997D13">
              <w:rPr>
                <w:rFonts w:ascii="Times New Roman" w:hAnsi="Times New Roman"/>
                <w:b/>
                <w:bCs/>
                <w:sz w:val="24"/>
                <w:szCs w:val="24"/>
              </w:rPr>
              <w:t>Самостоятельная работа обучающихся : Решение задач по теме  «</w:t>
            </w:r>
            <w:r w:rsidRPr="00997D13">
              <w:rPr>
                <w:rFonts w:ascii="Times New Roman" w:hAnsi="Times New Roman"/>
                <w:sz w:val="24"/>
                <w:szCs w:val="24"/>
              </w:rPr>
              <w:t>Электрические цепи переменного тока»</w:t>
            </w:r>
          </w:p>
        </w:tc>
        <w:tc>
          <w:tcPr>
            <w:tcW w:w="584" w:type="pct"/>
            <w:vAlign w:val="center"/>
          </w:tcPr>
          <w:p w:rsidR="00C92566" w:rsidRPr="00997D13" w:rsidRDefault="00C92566" w:rsidP="007203DD">
            <w:pPr>
              <w:jc w:val="center"/>
              <w:rPr>
                <w:rFonts w:ascii="Times New Roman" w:hAnsi="Times New Roman"/>
                <w:b/>
                <w:bCs/>
                <w:sz w:val="24"/>
                <w:szCs w:val="24"/>
              </w:rPr>
            </w:pPr>
            <w:r w:rsidRPr="00997D13">
              <w:rPr>
                <w:rFonts w:ascii="Times New Roman" w:hAnsi="Times New Roman"/>
                <w:b/>
                <w:bCs/>
                <w:sz w:val="24"/>
                <w:szCs w:val="24"/>
              </w:rPr>
              <w:t>4</w:t>
            </w:r>
          </w:p>
        </w:tc>
        <w:tc>
          <w:tcPr>
            <w:tcW w:w="0" w:type="auto"/>
            <w:vMerge/>
            <w:vAlign w:val="center"/>
          </w:tcPr>
          <w:p w:rsidR="00C92566" w:rsidRPr="00997D13" w:rsidRDefault="00C92566" w:rsidP="007203DD">
            <w:pPr>
              <w:rPr>
                <w:rFonts w:ascii="Times New Roman" w:hAnsi="Times New Roman"/>
                <w:sz w:val="24"/>
                <w:szCs w:val="24"/>
              </w:rPr>
            </w:pPr>
          </w:p>
        </w:tc>
      </w:tr>
      <w:tr w:rsidR="00C92566" w:rsidRPr="00997D13" w:rsidTr="00BA1C1D">
        <w:trPr>
          <w:trHeight w:val="259"/>
        </w:trPr>
        <w:tc>
          <w:tcPr>
            <w:tcW w:w="0" w:type="auto"/>
            <w:vMerge/>
            <w:vAlign w:val="center"/>
          </w:tcPr>
          <w:p w:rsidR="00C92566" w:rsidRPr="00997D13" w:rsidRDefault="00C92566" w:rsidP="007203DD">
            <w:pPr>
              <w:rPr>
                <w:rFonts w:ascii="Times New Roman" w:hAnsi="Times New Roman"/>
                <w:bCs/>
                <w:sz w:val="24"/>
                <w:szCs w:val="24"/>
              </w:rPr>
            </w:pPr>
          </w:p>
        </w:tc>
        <w:tc>
          <w:tcPr>
            <w:tcW w:w="2949" w:type="pct"/>
          </w:tcPr>
          <w:p w:rsidR="00C92566" w:rsidRPr="00997D13" w:rsidRDefault="00C92566" w:rsidP="005E5A95">
            <w:pPr>
              <w:rPr>
                <w:rFonts w:ascii="Times New Roman" w:hAnsi="Times New Roman"/>
                <w:b/>
                <w:bCs/>
                <w:sz w:val="24"/>
                <w:szCs w:val="24"/>
              </w:rPr>
            </w:pPr>
            <w:r w:rsidRPr="00997D13">
              <w:rPr>
                <w:rFonts w:ascii="Times New Roman" w:hAnsi="Times New Roman"/>
                <w:color w:val="000000"/>
                <w:sz w:val="24"/>
                <w:szCs w:val="24"/>
              </w:rPr>
              <w:t>Раздел 2. Электрические измерения</w:t>
            </w:r>
          </w:p>
        </w:tc>
        <w:tc>
          <w:tcPr>
            <w:tcW w:w="584" w:type="pct"/>
            <w:vAlign w:val="center"/>
          </w:tcPr>
          <w:p w:rsidR="00C92566" w:rsidRPr="00997D13" w:rsidRDefault="00C92566" w:rsidP="007203DD">
            <w:pPr>
              <w:jc w:val="center"/>
              <w:rPr>
                <w:rFonts w:ascii="Times New Roman" w:hAnsi="Times New Roman"/>
                <w:b/>
                <w:bCs/>
                <w:sz w:val="24"/>
                <w:szCs w:val="24"/>
              </w:rPr>
            </w:pPr>
            <w:r w:rsidRPr="00997D13">
              <w:rPr>
                <w:rFonts w:ascii="Times New Roman" w:hAnsi="Times New Roman"/>
                <w:b/>
                <w:sz w:val="24"/>
                <w:szCs w:val="24"/>
              </w:rPr>
              <w:t>16/2</w:t>
            </w:r>
          </w:p>
        </w:tc>
        <w:tc>
          <w:tcPr>
            <w:tcW w:w="0" w:type="auto"/>
            <w:vMerge/>
            <w:vAlign w:val="center"/>
          </w:tcPr>
          <w:p w:rsidR="00C92566" w:rsidRPr="00997D13" w:rsidRDefault="00C92566" w:rsidP="007203DD">
            <w:pPr>
              <w:rPr>
                <w:rFonts w:ascii="Times New Roman" w:hAnsi="Times New Roman"/>
                <w:sz w:val="24"/>
                <w:szCs w:val="24"/>
              </w:rPr>
            </w:pPr>
          </w:p>
        </w:tc>
      </w:tr>
      <w:tr w:rsidR="00C92566" w:rsidRPr="00997D13" w:rsidTr="00BA1C1D">
        <w:trPr>
          <w:trHeight w:val="1128"/>
        </w:trPr>
        <w:tc>
          <w:tcPr>
            <w:tcW w:w="817" w:type="pct"/>
            <w:vMerge w:val="restart"/>
          </w:tcPr>
          <w:p w:rsidR="00C92566" w:rsidRPr="00997D13" w:rsidRDefault="00C92566" w:rsidP="007203DD">
            <w:pPr>
              <w:rPr>
                <w:rFonts w:ascii="Times New Roman" w:hAnsi="Times New Roman"/>
                <w:b/>
                <w:bCs/>
                <w:sz w:val="24"/>
                <w:szCs w:val="24"/>
              </w:rPr>
            </w:pPr>
            <w:r w:rsidRPr="00997D13">
              <w:rPr>
                <w:rFonts w:ascii="Times New Roman" w:hAnsi="Times New Roman"/>
                <w:b/>
                <w:bCs/>
                <w:sz w:val="24"/>
                <w:szCs w:val="24"/>
              </w:rPr>
              <w:t>Тема 2.1</w:t>
            </w:r>
          </w:p>
          <w:p w:rsidR="00C92566" w:rsidRPr="00997D13" w:rsidRDefault="00C92566" w:rsidP="007203DD">
            <w:pPr>
              <w:rPr>
                <w:rFonts w:ascii="Times New Roman" w:hAnsi="Times New Roman"/>
                <w:bCs/>
                <w:sz w:val="24"/>
                <w:szCs w:val="24"/>
              </w:rPr>
            </w:pPr>
            <w:r w:rsidRPr="00997D13">
              <w:rPr>
                <w:rFonts w:ascii="Times New Roman" w:hAnsi="Times New Roman"/>
                <w:color w:val="000000"/>
                <w:sz w:val="24"/>
                <w:szCs w:val="24"/>
              </w:rPr>
              <w:t>Основные виды и методы измерений и классификация</w:t>
            </w:r>
          </w:p>
        </w:tc>
        <w:tc>
          <w:tcPr>
            <w:tcW w:w="2949" w:type="pct"/>
          </w:tcPr>
          <w:p w:rsidR="00C92566" w:rsidRPr="00997D13" w:rsidRDefault="00C92566" w:rsidP="007203DD">
            <w:pPr>
              <w:rPr>
                <w:rFonts w:ascii="Times New Roman" w:hAnsi="Times New Roman"/>
                <w:b/>
                <w:bCs/>
                <w:sz w:val="24"/>
                <w:szCs w:val="24"/>
              </w:rPr>
            </w:pPr>
            <w:r w:rsidRPr="00997D13">
              <w:rPr>
                <w:rFonts w:ascii="Times New Roman" w:hAnsi="Times New Roman"/>
                <w:b/>
                <w:bCs/>
                <w:sz w:val="24"/>
                <w:szCs w:val="24"/>
              </w:rPr>
              <w:t xml:space="preserve">Содержание учебного материала </w:t>
            </w:r>
          </w:p>
        </w:tc>
        <w:tc>
          <w:tcPr>
            <w:tcW w:w="584" w:type="pct"/>
            <w:vAlign w:val="center"/>
          </w:tcPr>
          <w:p w:rsidR="00C92566" w:rsidRPr="00997D13" w:rsidRDefault="00C92566" w:rsidP="007203DD">
            <w:pPr>
              <w:jc w:val="center"/>
              <w:rPr>
                <w:rFonts w:ascii="Times New Roman" w:hAnsi="Times New Roman"/>
                <w:b/>
                <w:bCs/>
                <w:sz w:val="24"/>
                <w:szCs w:val="24"/>
              </w:rPr>
            </w:pPr>
          </w:p>
        </w:tc>
        <w:tc>
          <w:tcPr>
            <w:tcW w:w="650" w:type="pct"/>
            <w:vMerge w:val="restart"/>
          </w:tcPr>
          <w:p w:rsidR="00C92566" w:rsidRPr="00997D13" w:rsidRDefault="00C92566" w:rsidP="00BA1C1D">
            <w:pPr>
              <w:rPr>
                <w:rFonts w:ascii="Times New Roman" w:hAnsi="Times New Roman"/>
                <w:sz w:val="24"/>
                <w:szCs w:val="24"/>
              </w:rPr>
            </w:pPr>
            <w:r>
              <w:rPr>
                <w:rFonts w:ascii="Times New Roman" w:hAnsi="Times New Roman"/>
                <w:sz w:val="24"/>
                <w:szCs w:val="24"/>
              </w:rPr>
              <w:t>ОК 1, ОК 2, ОК</w:t>
            </w:r>
            <w:r w:rsidRPr="00997D13">
              <w:rPr>
                <w:rFonts w:ascii="Times New Roman" w:hAnsi="Times New Roman"/>
                <w:sz w:val="24"/>
                <w:szCs w:val="24"/>
              </w:rPr>
              <w:t xml:space="preserve">5, ОК 9, ПК 1.1, ПК 1.2, ПК 1.3 ,ПК 3.1, ПК </w:t>
            </w:r>
            <w:r w:rsidRPr="00997D13">
              <w:rPr>
                <w:rFonts w:ascii="Times New Roman" w:hAnsi="Times New Roman"/>
                <w:sz w:val="24"/>
                <w:szCs w:val="24"/>
              </w:rPr>
              <w:lastRenderedPageBreak/>
              <w:t xml:space="preserve">3.2 ПК4.1, ПК 4.2, </w:t>
            </w:r>
          </w:p>
        </w:tc>
      </w:tr>
      <w:tr w:rsidR="00C92566" w:rsidRPr="00997D13" w:rsidTr="00BA1C1D">
        <w:trPr>
          <w:trHeight w:val="1335"/>
        </w:trPr>
        <w:tc>
          <w:tcPr>
            <w:tcW w:w="0" w:type="auto"/>
            <w:vMerge/>
            <w:vAlign w:val="center"/>
          </w:tcPr>
          <w:p w:rsidR="00C92566" w:rsidRPr="00997D13" w:rsidRDefault="00C92566" w:rsidP="007203DD">
            <w:pPr>
              <w:rPr>
                <w:rFonts w:ascii="Times New Roman" w:hAnsi="Times New Roman"/>
                <w:bCs/>
                <w:sz w:val="24"/>
                <w:szCs w:val="24"/>
              </w:rPr>
            </w:pPr>
          </w:p>
        </w:tc>
        <w:tc>
          <w:tcPr>
            <w:tcW w:w="2949" w:type="pct"/>
          </w:tcPr>
          <w:p w:rsidR="00C92566" w:rsidRPr="00997D13" w:rsidRDefault="00C92566" w:rsidP="007203DD">
            <w:pPr>
              <w:rPr>
                <w:rFonts w:ascii="Times New Roman" w:hAnsi="Times New Roman"/>
                <w:color w:val="000000"/>
                <w:sz w:val="24"/>
                <w:szCs w:val="24"/>
              </w:rPr>
            </w:pPr>
            <w:r w:rsidRPr="00997D13">
              <w:rPr>
                <w:rFonts w:ascii="Times New Roman" w:hAnsi="Times New Roman"/>
                <w:b/>
                <w:sz w:val="24"/>
                <w:szCs w:val="24"/>
              </w:rPr>
              <w:t>1.</w:t>
            </w:r>
            <w:r w:rsidRPr="00997D13">
              <w:rPr>
                <w:rFonts w:ascii="Times New Roman" w:hAnsi="Times New Roman"/>
                <w:sz w:val="24"/>
                <w:szCs w:val="24"/>
              </w:rPr>
              <w:t xml:space="preserve"> </w:t>
            </w:r>
            <w:r w:rsidRPr="00997D13">
              <w:rPr>
                <w:rFonts w:ascii="Times New Roman" w:hAnsi="Times New Roman"/>
                <w:color w:val="000000"/>
                <w:sz w:val="24"/>
                <w:szCs w:val="24"/>
              </w:rPr>
              <w:t>Измерение. Единицы физических величин.. Средства измерения электрических величин. Характеристики электроизмерительных приборов.</w:t>
            </w:r>
          </w:p>
          <w:p w:rsidR="00C92566" w:rsidRPr="00997D13" w:rsidRDefault="00C92566" w:rsidP="005E5A95">
            <w:pPr>
              <w:rPr>
                <w:rFonts w:ascii="Times New Roman" w:hAnsi="Times New Roman"/>
                <w:b/>
                <w:bCs/>
                <w:sz w:val="24"/>
                <w:szCs w:val="24"/>
              </w:rPr>
            </w:pPr>
            <w:r w:rsidRPr="00997D13">
              <w:rPr>
                <w:rFonts w:ascii="Times New Roman" w:hAnsi="Times New Roman"/>
                <w:bCs/>
                <w:sz w:val="24"/>
                <w:szCs w:val="24"/>
              </w:rPr>
              <w:t>2.</w:t>
            </w:r>
            <w:r w:rsidRPr="00997D13">
              <w:rPr>
                <w:rFonts w:ascii="Times New Roman" w:hAnsi="Times New Roman"/>
                <w:color w:val="000000"/>
                <w:sz w:val="24"/>
                <w:szCs w:val="24"/>
              </w:rPr>
              <w:t xml:space="preserve"> Классификация электроизмерительных приборов Определения назначения измерительного прибора по условному обозначению на электрических схемах и расшифровка их по условному обозначению на шкалах приборов. </w:t>
            </w:r>
          </w:p>
        </w:tc>
        <w:tc>
          <w:tcPr>
            <w:tcW w:w="584" w:type="pct"/>
            <w:vAlign w:val="center"/>
          </w:tcPr>
          <w:p w:rsidR="00C92566" w:rsidRPr="00997D13" w:rsidRDefault="00C92566" w:rsidP="007203DD">
            <w:pPr>
              <w:jc w:val="center"/>
              <w:rPr>
                <w:rFonts w:ascii="Times New Roman" w:hAnsi="Times New Roman"/>
                <w:b/>
                <w:bCs/>
                <w:sz w:val="24"/>
                <w:szCs w:val="24"/>
              </w:rPr>
            </w:pPr>
            <w:r>
              <w:rPr>
                <w:rFonts w:ascii="Times New Roman" w:hAnsi="Times New Roman"/>
                <w:b/>
                <w:bCs/>
                <w:sz w:val="24"/>
                <w:szCs w:val="24"/>
              </w:rPr>
              <w:t>4</w:t>
            </w:r>
          </w:p>
        </w:tc>
        <w:tc>
          <w:tcPr>
            <w:tcW w:w="0" w:type="auto"/>
            <w:vMerge/>
            <w:vAlign w:val="center"/>
          </w:tcPr>
          <w:p w:rsidR="00C92566" w:rsidRPr="00997D13" w:rsidRDefault="00C92566" w:rsidP="007203DD">
            <w:pPr>
              <w:rPr>
                <w:rFonts w:ascii="Times New Roman" w:hAnsi="Times New Roman"/>
                <w:sz w:val="24"/>
                <w:szCs w:val="24"/>
              </w:rPr>
            </w:pPr>
          </w:p>
        </w:tc>
      </w:tr>
      <w:tr w:rsidR="00C92566" w:rsidRPr="00997D13" w:rsidTr="00BA1C1D">
        <w:trPr>
          <w:trHeight w:val="135"/>
        </w:trPr>
        <w:tc>
          <w:tcPr>
            <w:tcW w:w="0" w:type="auto"/>
            <w:vMerge/>
            <w:vAlign w:val="center"/>
          </w:tcPr>
          <w:p w:rsidR="00C92566" w:rsidRPr="00997D13" w:rsidRDefault="00C92566" w:rsidP="00BA1C1D">
            <w:pPr>
              <w:rPr>
                <w:rFonts w:ascii="Times New Roman" w:hAnsi="Times New Roman"/>
                <w:bCs/>
                <w:sz w:val="24"/>
                <w:szCs w:val="24"/>
              </w:rPr>
            </w:pPr>
          </w:p>
        </w:tc>
        <w:tc>
          <w:tcPr>
            <w:tcW w:w="2949" w:type="pct"/>
          </w:tcPr>
          <w:p w:rsidR="00C92566" w:rsidRPr="00997D13" w:rsidRDefault="00C92566" w:rsidP="00BA1C1D">
            <w:pPr>
              <w:rPr>
                <w:rFonts w:ascii="Times New Roman" w:hAnsi="Times New Roman"/>
                <w:b/>
                <w:sz w:val="24"/>
                <w:szCs w:val="24"/>
              </w:rPr>
            </w:pPr>
            <w:r w:rsidRPr="00997D13">
              <w:rPr>
                <w:rFonts w:ascii="Times New Roman" w:hAnsi="Times New Roman"/>
                <w:b/>
                <w:bCs/>
                <w:sz w:val="24"/>
                <w:szCs w:val="24"/>
              </w:rPr>
              <w:t>В том числе практических и лабораторных занятий</w:t>
            </w:r>
          </w:p>
        </w:tc>
        <w:tc>
          <w:tcPr>
            <w:tcW w:w="584" w:type="pct"/>
            <w:vAlign w:val="center"/>
          </w:tcPr>
          <w:p w:rsidR="00C92566" w:rsidRDefault="00C92566" w:rsidP="00BA1C1D">
            <w:pPr>
              <w:jc w:val="center"/>
              <w:rPr>
                <w:rFonts w:ascii="Times New Roman" w:hAnsi="Times New Roman"/>
                <w:b/>
                <w:bCs/>
                <w:sz w:val="24"/>
                <w:szCs w:val="24"/>
              </w:rPr>
            </w:pPr>
          </w:p>
        </w:tc>
        <w:tc>
          <w:tcPr>
            <w:tcW w:w="0" w:type="auto"/>
            <w:vMerge/>
            <w:vAlign w:val="center"/>
          </w:tcPr>
          <w:p w:rsidR="00C92566" w:rsidRPr="00997D13" w:rsidRDefault="00C92566" w:rsidP="00BA1C1D">
            <w:pPr>
              <w:rPr>
                <w:rFonts w:ascii="Times New Roman" w:hAnsi="Times New Roman"/>
                <w:sz w:val="24"/>
                <w:szCs w:val="24"/>
              </w:rPr>
            </w:pPr>
          </w:p>
        </w:tc>
      </w:tr>
      <w:tr w:rsidR="00C92566" w:rsidRPr="00997D13" w:rsidTr="00BA1C1D">
        <w:trPr>
          <w:trHeight w:val="150"/>
        </w:trPr>
        <w:tc>
          <w:tcPr>
            <w:tcW w:w="0" w:type="auto"/>
            <w:vMerge/>
            <w:vAlign w:val="center"/>
          </w:tcPr>
          <w:p w:rsidR="00C92566" w:rsidRPr="00997D13" w:rsidRDefault="00C92566" w:rsidP="00BA1C1D">
            <w:pPr>
              <w:rPr>
                <w:rFonts w:ascii="Times New Roman" w:hAnsi="Times New Roman"/>
                <w:bCs/>
                <w:sz w:val="24"/>
                <w:szCs w:val="24"/>
              </w:rPr>
            </w:pPr>
          </w:p>
        </w:tc>
        <w:tc>
          <w:tcPr>
            <w:tcW w:w="2949" w:type="pct"/>
          </w:tcPr>
          <w:p w:rsidR="00C92566" w:rsidRPr="00997D13" w:rsidRDefault="00C92566" w:rsidP="00BA1C1D">
            <w:pPr>
              <w:rPr>
                <w:rFonts w:ascii="Times New Roman" w:hAnsi="Times New Roman"/>
                <w:b/>
                <w:sz w:val="24"/>
                <w:szCs w:val="24"/>
              </w:rPr>
            </w:pPr>
            <w:r w:rsidRPr="00997D13">
              <w:rPr>
                <w:rFonts w:ascii="Times New Roman" w:hAnsi="Times New Roman"/>
                <w:b/>
                <w:bCs/>
                <w:sz w:val="24"/>
                <w:szCs w:val="24"/>
              </w:rPr>
              <w:t>Самостоятельная работа обучающихся</w:t>
            </w:r>
          </w:p>
        </w:tc>
        <w:tc>
          <w:tcPr>
            <w:tcW w:w="584" w:type="pct"/>
            <w:vAlign w:val="center"/>
          </w:tcPr>
          <w:p w:rsidR="00C92566" w:rsidRDefault="00C92566" w:rsidP="00BA1C1D">
            <w:pPr>
              <w:jc w:val="center"/>
              <w:rPr>
                <w:rFonts w:ascii="Times New Roman" w:hAnsi="Times New Roman"/>
                <w:b/>
                <w:bCs/>
                <w:sz w:val="24"/>
                <w:szCs w:val="24"/>
              </w:rPr>
            </w:pPr>
          </w:p>
        </w:tc>
        <w:tc>
          <w:tcPr>
            <w:tcW w:w="0" w:type="auto"/>
            <w:vMerge/>
            <w:vAlign w:val="center"/>
          </w:tcPr>
          <w:p w:rsidR="00C92566" w:rsidRPr="00997D13" w:rsidRDefault="00C92566" w:rsidP="00BA1C1D">
            <w:pPr>
              <w:rPr>
                <w:rFonts w:ascii="Times New Roman" w:hAnsi="Times New Roman"/>
                <w:sz w:val="24"/>
                <w:szCs w:val="24"/>
              </w:rPr>
            </w:pPr>
          </w:p>
        </w:tc>
      </w:tr>
      <w:tr w:rsidR="00C92566" w:rsidRPr="00997D13" w:rsidTr="00BA1C1D">
        <w:trPr>
          <w:trHeight w:val="295"/>
        </w:trPr>
        <w:tc>
          <w:tcPr>
            <w:tcW w:w="0" w:type="auto"/>
            <w:vMerge w:val="restart"/>
            <w:vAlign w:val="center"/>
          </w:tcPr>
          <w:p w:rsidR="00C92566" w:rsidRPr="00997D13" w:rsidRDefault="00C92566" w:rsidP="00BA1C1D">
            <w:pPr>
              <w:rPr>
                <w:rFonts w:ascii="Times New Roman" w:hAnsi="Times New Roman"/>
                <w:color w:val="000000"/>
                <w:sz w:val="24"/>
                <w:szCs w:val="24"/>
              </w:rPr>
            </w:pPr>
            <w:r w:rsidRPr="00997D13">
              <w:rPr>
                <w:rFonts w:ascii="Times New Roman" w:hAnsi="Times New Roman"/>
                <w:color w:val="000000"/>
                <w:sz w:val="24"/>
                <w:szCs w:val="24"/>
              </w:rPr>
              <w:t>Тема 2.2</w:t>
            </w:r>
          </w:p>
          <w:p w:rsidR="00C92566" w:rsidRPr="00997D13" w:rsidRDefault="00C92566" w:rsidP="00BA1C1D">
            <w:pPr>
              <w:rPr>
                <w:rFonts w:ascii="Times New Roman" w:hAnsi="Times New Roman"/>
                <w:color w:val="000000"/>
                <w:sz w:val="24"/>
                <w:szCs w:val="24"/>
              </w:rPr>
            </w:pPr>
            <w:r w:rsidRPr="00997D13">
              <w:rPr>
                <w:rFonts w:ascii="Times New Roman" w:hAnsi="Times New Roman"/>
                <w:color w:val="000000"/>
                <w:sz w:val="24"/>
                <w:szCs w:val="24"/>
              </w:rPr>
              <w:t>Механизмы и измерительные цепи электромеханических приборов.</w:t>
            </w:r>
          </w:p>
          <w:p w:rsidR="00C92566" w:rsidRPr="00997D13" w:rsidRDefault="00C92566" w:rsidP="00BA1C1D">
            <w:pPr>
              <w:rPr>
                <w:rFonts w:ascii="Times New Roman" w:hAnsi="Times New Roman"/>
                <w:color w:val="000000"/>
                <w:sz w:val="24"/>
                <w:szCs w:val="24"/>
              </w:rPr>
            </w:pPr>
          </w:p>
          <w:p w:rsidR="00C92566" w:rsidRPr="00997D13" w:rsidRDefault="00C92566" w:rsidP="00BA1C1D">
            <w:pPr>
              <w:rPr>
                <w:rFonts w:ascii="Times New Roman" w:hAnsi="Times New Roman"/>
                <w:color w:val="000000"/>
                <w:sz w:val="24"/>
                <w:szCs w:val="24"/>
              </w:rPr>
            </w:pPr>
          </w:p>
          <w:p w:rsidR="00C92566" w:rsidRPr="00997D13" w:rsidRDefault="00C92566" w:rsidP="00BA1C1D">
            <w:pPr>
              <w:rPr>
                <w:rFonts w:ascii="Times New Roman" w:hAnsi="Times New Roman"/>
                <w:bCs/>
                <w:sz w:val="24"/>
                <w:szCs w:val="24"/>
              </w:rPr>
            </w:pPr>
          </w:p>
        </w:tc>
        <w:tc>
          <w:tcPr>
            <w:tcW w:w="2949" w:type="pct"/>
          </w:tcPr>
          <w:p w:rsidR="00C92566" w:rsidRPr="00997D13" w:rsidRDefault="00C92566" w:rsidP="00BA1C1D">
            <w:pPr>
              <w:rPr>
                <w:rFonts w:ascii="Times New Roman" w:hAnsi="Times New Roman"/>
                <w:color w:val="000000"/>
                <w:sz w:val="24"/>
                <w:szCs w:val="24"/>
              </w:rPr>
            </w:pPr>
            <w:r w:rsidRPr="00997D13">
              <w:rPr>
                <w:rFonts w:ascii="Times New Roman" w:hAnsi="Times New Roman"/>
                <w:b/>
                <w:bCs/>
                <w:sz w:val="24"/>
                <w:szCs w:val="24"/>
              </w:rPr>
              <w:t>Содержание учебного материала</w:t>
            </w:r>
          </w:p>
        </w:tc>
        <w:tc>
          <w:tcPr>
            <w:tcW w:w="584" w:type="pct"/>
            <w:vAlign w:val="center"/>
          </w:tcPr>
          <w:p w:rsidR="00C92566" w:rsidRPr="00997D13" w:rsidRDefault="00C92566" w:rsidP="00BA1C1D">
            <w:pPr>
              <w:jc w:val="center"/>
              <w:rPr>
                <w:rFonts w:ascii="Times New Roman" w:hAnsi="Times New Roman"/>
                <w:b/>
                <w:bCs/>
                <w:sz w:val="24"/>
                <w:szCs w:val="24"/>
              </w:rPr>
            </w:pPr>
            <w:r>
              <w:rPr>
                <w:rFonts w:ascii="Times New Roman" w:hAnsi="Times New Roman"/>
                <w:b/>
                <w:bCs/>
                <w:sz w:val="24"/>
                <w:szCs w:val="24"/>
              </w:rPr>
              <w:t>2</w:t>
            </w:r>
          </w:p>
        </w:tc>
        <w:tc>
          <w:tcPr>
            <w:tcW w:w="0" w:type="auto"/>
            <w:vMerge w:val="restart"/>
            <w:vAlign w:val="center"/>
          </w:tcPr>
          <w:p w:rsidR="00C92566" w:rsidRPr="00997D13" w:rsidRDefault="00C92566" w:rsidP="00BA1C1D">
            <w:pPr>
              <w:rPr>
                <w:rFonts w:ascii="Times New Roman" w:hAnsi="Times New Roman"/>
                <w:sz w:val="24"/>
                <w:szCs w:val="24"/>
              </w:rPr>
            </w:pPr>
            <w:r w:rsidRPr="00997D13">
              <w:rPr>
                <w:rFonts w:ascii="Times New Roman" w:hAnsi="Times New Roman"/>
                <w:sz w:val="24"/>
                <w:szCs w:val="24"/>
              </w:rPr>
              <w:t>ОК 1, ОК 2, ОК 5,</w:t>
            </w:r>
          </w:p>
          <w:p w:rsidR="00C92566" w:rsidRPr="00997D13" w:rsidRDefault="00C92566" w:rsidP="00BA1C1D">
            <w:pPr>
              <w:rPr>
                <w:rFonts w:ascii="Times New Roman" w:hAnsi="Times New Roman"/>
                <w:sz w:val="24"/>
                <w:szCs w:val="24"/>
              </w:rPr>
            </w:pPr>
            <w:r w:rsidRPr="00997D13">
              <w:rPr>
                <w:rFonts w:ascii="Times New Roman" w:hAnsi="Times New Roman"/>
                <w:sz w:val="24"/>
                <w:szCs w:val="24"/>
              </w:rPr>
              <w:t xml:space="preserve"> ОК 9, ПК 1.1, ПК 1.2, ПК 1.3 ,ПК 3.1, ПК 3.2 </w:t>
            </w:r>
          </w:p>
          <w:p w:rsidR="00C92566" w:rsidRPr="00997D13" w:rsidRDefault="00C92566" w:rsidP="00BA1C1D">
            <w:pPr>
              <w:rPr>
                <w:rFonts w:ascii="Times New Roman" w:hAnsi="Times New Roman"/>
                <w:sz w:val="24"/>
                <w:szCs w:val="24"/>
              </w:rPr>
            </w:pPr>
            <w:r w:rsidRPr="00997D13">
              <w:rPr>
                <w:rFonts w:ascii="Times New Roman" w:hAnsi="Times New Roman"/>
                <w:sz w:val="24"/>
                <w:szCs w:val="24"/>
              </w:rPr>
              <w:t>ПК4.1, ПК 4.2, ПК 4.</w:t>
            </w:r>
            <w:r>
              <w:rPr>
                <w:rFonts w:ascii="Times New Roman" w:hAnsi="Times New Roman"/>
                <w:sz w:val="24"/>
                <w:szCs w:val="24"/>
              </w:rPr>
              <w:t>3</w:t>
            </w:r>
          </w:p>
        </w:tc>
      </w:tr>
      <w:tr w:rsidR="00C92566" w:rsidRPr="00997D13" w:rsidTr="00BA1C1D">
        <w:trPr>
          <w:trHeight w:val="2130"/>
        </w:trPr>
        <w:tc>
          <w:tcPr>
            <w:tcW w:w="0" w:type="auto"/>
            <w:vMerge/>
            <w:vAlign w:val="center"/>
          </w:tcPr>
          <w:p w:rsidR="00C92566" w:rsidRPr="00997D13" w:rsidRDefault="00C92566" w:rsidP="00BA1C1D">
            <w:pPr>
              <w:rPr>
                <w:rFonts w:ascii="Times New Roman" w:hAnsi="Times New Roman"/>
                <w:color w:val="000000"/>
                <w:sz w:val="24"/>
                <w:szCs w:val="24"/>
              </w:rPr>
            </w:pPr>
          </w:p>
        </w:tc>
        <w:tc>
          <w:tcPr>
            <w:tcW w:w="2949" w:type="pct"/>
          </w:tcPr>
          <w:p w:rsidR="00C92566" w:rsidRPr="00997D13" w:rsidRDefault="00C92566" w:rsidP="00BA1C1D">
            <w:pPr>
              <w:rPr>
                <w:rFonts w:ascii="Times New Roman" w:hAnsi="Times New Roman"/>
                <w:color w:val="000000"/>
                <w:sz w:val="24"/>
                <w:szCs w:val="24"/>
              </w:rPr>
            </w:pPr>
            <w:r w:rsidRPr="00997D13">
              <w:rPr>
                <w:rFonts w:ascii="Times New Roman" w:hAnsi="Times New Roman"/>
                <w:color w:val="000000"/>
                <w:sz w:val="24"/>
                <w:szCs w:val="24"/>
              </w:rPr>
              <w:t>1.Общая структурная схема, общие узлы и элементы аналоговых электромеханических приборов.Устройство и принцип действия приборов магнитоэлектрической, электромагнитной, электростатической, электродинамической, ферродинамической и индукционной систем. Выпрямительные приборы</w:t>
            </w:r>
          </w:p>
          <w:p w:rsidR="00C92566" w:rsidRDefault="00C92566" w:rsidP="00BA1C1D">
            <w:pPr>
              <w:rPr>
                <w:rFonts w:ascii="Times New Roman" w:hAnsi="Times New Roman"/>
                <w:color w:val="000000"/>
                <w:sz w:val="24"/>
                <w:szCs w:val="24"/>
              </w:rPr>
            </w:pPr>
            <w:r w:rsidRPr="00997D13">
              <w:rPr>
                <w:rFonts w:ascii="Times New Roman" w:hAnsi="Times New Roman"/>
                <w:color w:val="000000"/>
                <w:sz w:val="24"/>
                <w:szCs w:val="24"/>
              </w:rPr>
              <w:t>Понятие об измерительных цепях. Свойства измерительных преобразователей. Измерительная цепь как преобразователь назначения, принцип действия, классификация, область применения мостовых и компенсационных цепей</w:t>
            </w:r>
          </w:p>
        </w:tc>
        <w:tc>
          <w:tcPr>
            <w:tcW w:w="584" w:type="pct"/>
            <w:tcBorders>
              <w:top w:val="nil"/>
            </w:tcBorders>
            <w:vAlign w:val="center"/>
          </w:tcPr>
          <w:p w:rsidR="00C92566" w:rsidRPr="00997D13" w:rsidRDefault="00C92566" w:rsidP="00BA1C1D">
            <w:pPr>
              <w:jc w:val="center"/>
              <w:rPr>
                <w:rFonts w:ascii="Times New Roman" w:hAnsi="Times New Roman"/>
                <w:b/>
                <w:bCs/>
                <w:sz w:val="24"/>
                <w:szCs w:val="24"/>
              </w:rPr>
            </w:pPr>
          </w:p>
        </w:tc>
        <w:tc>
          <w:tcPr>
            <w:tcW w:w="0" w:type="auto"/>
            <w:vMerge/>
            <w:vAlign w:val="center"/>
          </w:tcPr>
          <w:p w:rsidR="00C92566" w:rsidRPr="00997D13" w:rsidRDefault="00C92566" w:rsidP="00BA1C1D">
            <w:pPr>
              <w:rPr>
                <w:rFonts w:ascii="Times New Roman" w:hAnsi="Times New Roman"/>
                <w:sz w:val="24"/>
                <w:szCs w:val="24"/>
              </w:rPr>
            </w:pPr>
          </w:p>
        </w:tc>
      </w:tr>
      <w:tr w:rsidR="00C92566" w:rsidRPr="00997D13" w:rsidTr="00BA1C1D">
        <w:trPr>
          <w:trHeight w:val="180"/>
        </w:trPr>
        <w:tc>
          <w:tcPr>
            <w:tcW w:w="0" w:type="auto"/>
            <w:vMerge/>
            <w:vAlign w:val="center"/>
          </w:tcPr>
          <w:p w:rsidR="00C92566" w:rsidRPr="00997D13" w:rsidRDefault="00C92566" w:rsidP="00BA1C1D">
            <w:pPr>
              <w:rPr>
                <w:rFonts w:ascii="Times New Roman" w:hAnsi="Times New Roman"/>
                <w:color w:val="000000"/>
                <w:sz w:val="24"/>
                <w:szCs w:val="24"/>
              </w:rPr>
            </w:pPr>
          </w:p>
        </w:tc>
        <w:tc>
          <w:tcPr>
            <w:tcW w:w="2949" w:type="pct"/>
          </w:tcPr>
          <w:p w:rsidR="00C92566" w:rsidRPr="00997D13" w:rsidRDefault="00C92566" w:rsidP="00BA1C1D">
            <w:pPr>
              <w:rPr>
                <w:rFonts w:ascii="Times New Roman" w:hAnsi="Times New Roman"/>
                <w:color w:val="000000"/>
                <w:sz w:val="24"/>
                <w:szCs w:val="24"/>
              </w:rPr>
            </w:pPr>
            <w:r w:rsidRPr="00997D13">
              <w:rPr>
                <w:rFonts w:ascii="Times New Roman" w:hAnsi="Times New Roman"/>
                <w:b/>
                <w:bCs/>
                <w:sz w:val="24"/>
                <w:szCs w:val="24"/>
              </w:rPr>
              <w:t>В том числе практических и лабораторных занятий</w:t>
            </w:r>
          </w:p>
        </w:tc>
        <w:tc>
          <w:tcPr>
            <w:tcW w:w="584" w:type="pct"/>
            <w:vAlign w:val="center"/>
          </w:tcPr>
          <w:p w:rsidR="00C92566" w:rsidRPr="00997D13" w:rsidRDefault="00C92566" w:rsidP="00BA1C1D">
            <w:pPr>
              <w:jc w:val="center"/>
              <w:rPr>
                <w:rFonts w:ascii="Times New Roman" w:hAnsi="Times New Roman"/>
                <w:b/>
                <w:bCs/>
                <w:sz w:val="24"/>
                <w:szCs w:val="24"/>
              </w:rPr>
            </w:pPr>
          </w:p>
        </w:tc>
        <w:tc>
          <w:tcPr>
            <w:tcW w:w="0" w:type="auto"/>
            <w:vMerge/>
            <w:vAlign w:val="center"/>
          </w:tcPr>
          <w:p w:rsidR="00C92566" w:rsidRPr="00997D13" w:rsidRDefault="00C92566" w:rsidP="00BA1C1D">
            <w:pPr>
              <w:rPr>
                <w:rFonts w:ascii="Times New Roman" w:hAnsi="Times New Roman"/>
                <w:sz w:val="24"/>
                <w:szCs w:val="24"/>
              </w:rPr>
            </w:pPr>
          </w:p>
        </w:tc>
      </w:tr>
      <w:tr w:rsidR="00C92566" w:rsidRPr="00997D13" w:rsidTr="00BA1C1D">
        <w:trPr>
          <w:trHeight w:val="150"/>
        </w:trPr>
        <w:tc>
          <w:tcPr>
            <w:tcW w:w="0" w:type="auto"/>
            <w:vMerge/>
            <w:vAlign w:val="center"/>
          </w:tcPr>
          <w:p w:rsidR="00C92566" w:rsidRPr="00997D13" w:rsidRDefault="00C92566" w:rsidP="00BA1C1D">
            <w:pPr>
              <w:rPr>
                <w:rFonts w:ascii="Times New Roman" w:hAnsi="Times New Roman"/>
                <w:color w:val="000000"/>
                <w:sz w:val="24"/>
                <w:szCs w:val="24"/>
              </w:rPr>
            </w:pPr>
          </w:p>
        </w:tc>
        <w:tc>
          <w:tcPr>
            <w:tcW w:w="2949" w:type="pct"/>
          </w:tcPr>
          <w:p w:rsidR="00C92566" w:rsidRPr="00997D13" w:rsidRDefault="00C92566" w:rsidP="00BA1C1D">
            <w:pPr>
              <w:rPr>
                <w:rFonts w:ascii="Times New Roman" w:hAnsi="Times New Roman"/>
                <w:color w:val="000000"/>
                <w:sz w:val="24"/>
                <w:szCs w:val="24"/>
              </w:rPr>
            </w:pPr>
            <w:r w:rsidRPr="00997D13">
              <w:rPr>
                <w:rFonts w:ascii="Times New Roman" w:hAnsi="Times New Roman"/>
                <w:b/>
                <w:bCs/>
                <w:sz w:val="24"/>
                <w:szCs w:val="24"/>
              </w:rPr>
              <w:t>Самостоятельная работа обучающихся</w:t>
            </w:r>
          </w:p>
        </w:tc>
        <w:tc>
          <w:tcPr>
            <w:tcW w:w="584" w:type="pct"/>
            <w:vAlign w:val="center"/>
          </w:tcPr>
          <w:p w:rsidR="00C92566" w:rsidRPr="00997D13" w:rsidRDefault="00C92566" w:rsidP="00BA1C1D">
            <w:pPr>
              <w:jc w:val="center"/>
              <w:rPr>
                <w:rFonts w:ascii="Times New Roman" w:hAnsi="Times New Roman"/>
                <w:b/>
                <w:bCs/>
                <w:sz w:val="24"/>
                <w:szCs w:val="24"/>
              </w:rPr>
            </w:pPr>
          </w:p>
        </w:tc>
        <w:tc>
          <w:tcPr>
            <w:tcW w:w="0" w:type="auto"/>
            <w:vMerge/>
            <w:vAlign w:val="center"/>
          </w:tcPr>
          <w:p w:rsidR="00C92566" w:rsidRPr="00997D13" w:rsidRDefault="00C92566" w:rsidP="00BA1C1D">
            <w:pPr>
              <w:rPr>
                <w:rFonts w:ascii="Times New Roman" w:hAnsi="Times New Roman"/>
                <w:sz w:val="24"/>
                <w:szCs w:val="24"/>
              </w:rPr>
            </w:pPr>
          </w:p>
        </w:tc>
      </w:tr>
      <w:tr w:rsidR="00C92566" w:rsidRPr="00997D13" w:rsidTr="00BA1C1D">
        <w:trPr>
          <w:trHeight w:val="198"/>
        </w:trPr>
        <w:tc>
          <w:tcPr>
            <w:tcW w:w="0" w:type="auto"/>
            <w:vMerge w:val="restart"/>
            <w:vAlign w:val="center"/>
          </w:tcPr>
          <w:p w:rsidR="00C92566" w:rsidRPr="00997D13" w:rsidRDefault="00C92566" w:rsidP="00BA1C1D">
            <w:pPr>
              <w:rPr>
                <w:rFonts w:ascii="Times New Roman" w:hAnsi="Times New Roman"/>
                <w:color w:val="000000"/>
                <w:sz w:val="24"/>
                <w:szCs w:val="24"/>
              </w:rPr>
            </w:pPr>
          </w:p>
          <w:p w:rsidR="00C92566" w:rsidRPr="00997D13" w:rsidRDefault="00C92566" w:rsidP="00BA1C1D">
            <w:pPr>
              <w:rPr>
                <w:rFonts w:ascii="Times New Roman" w:hAnsi="Times New Roman"/>
                <w:color w:val="000000"/>
                <w:sz w:val="24"/>
                <w:szCs w:val="24"/>
              </w:rPr>
            </w:pPr>
          </w:p>
          <w:p w:rsidR="00C92566" w:rsidRPr="00997D13" w:rsidRDefault="00C92566" w:rsidP="00BA1C1D">
            <w:pPr>
              <w:rPr>
                <w:rFonts w:ascii="Times New Roman" w:hAnsi="Times New Roman"/>
                <w:color w:val="000000"/>
                <w:sz w:val="24"/>
                <w:szCs w:val="24"/>
              </w:rPr>
            </w:pPr>
            <w:r w:rsidRPr="00997D13">
              <w:rPr>
                <w:rFonts w:ascii="Times New Roman" w:hAnsi="Times New Roman"/>
                <w:color w:val="000000"/>
                <w:sz w:val="24"/>
                <w:szCs w:val="24"/>
              </w:rPr>
              <w:t>Тема 2.3</w:t>
            </w:r>
          </w:p>
          <w:p w:rsidR="00C92566" w:rsidRPr="00997D13" w:rsidRDefault="00C92566" w:rsidP="00BA1C1D">
            <w:pPr>
              <w:rPr>
                <w:rFonts w:ascii="Times New Roman" w:hAnsi="Times New Roman"/>
                <w:color w:val="000000"/>
                <w:sz w:val="24"/>
                <w:szCs w:val="24"/>
              </w:rPr>
            </w:pPr>
            <w:r w:rsidRPr="00997D13">
              <w:rPr>
                <w:rFonts w:ascii="Times New Roman" w:hAnsi="Times New Roman"/>
                <w:color w:val="000000"/>
                <w:sz w:val="24"/>
                <w:szCs w:val="24"/>
              </w:rPr>
              <w:t>Пре</w:t>
            </w:r>
            <w:r>
              <w:rPr>
                <w:rFonts w:ascii="Times New Roman" w:hAnsi="Times New Roman"/>
                <w:color w:val="000000"/>
                <w:sz w:val="24"/>
                <w:szCs w:val="24"/>
              </w:rPr>
              <w:t>образователи токов и напряжений</w:t>
            </w:r>
          </w:p>
        </w:tc>
        <w:tc>
          <w:tcPr>
            <w:tcW w:w="2949" w:type="pct"/>
          </w:tcPr>
          <w:p w:rsidR="00C92566" w:rsidRPr="00997D13" w:rsidRDefault="00C92566" w:rsidP="00BA1C1D">
            <w:pPr>
              <w:rPr>
                <w:rFonts w:ascii="Times New Roman" w:hAnsi="Times New Roman"/>
                <w:color w:val="000000"/>
                <w:sz w:val="24"/>
                <w:szCs w:val="24"/>
              </w:rPr>
            </w:pPr>
            <w:r w:rsidRPr="00997D13">
              <w:rPr>
                <w:rFonts w:ascii="Times New Roman" w:hAnsi="Times New Roman"/>
                <w:b/>
                <w:bCs/>
                <w:sz w:val="24"/>
                <w:szCs w:val="24"/>
              </w:rPr>
              <w:t>Содержание учебного материала</w:t>
            </w:r>
          </w:p>
        </w:tc>
        <w:tc>
          <w:tcPr>
            <w:tcW w:w="584" w:type="pct"/>
            <w:vAlign w:val="center"/>
          </w:tcPr>
          <w:p w:rsidR="00C92566" w:rsidRPr="00997D13" w:rsidRDefault="00C92566" w:rsidP="00BA1C1D">
            <w:pPr>
              <w:jc w:val="center"/>
              <w:rPr>
                <w:rFonts w:ascii="Times New Roman" w:hAnsi="Times New Roman"/>
                <w:b/>
                <w:bCs/>
                <w:sz w:val="24"/>
                <w:szCs w:val="24"/>
              </w:rPr>
            </w:pPr>
            <w:r>
              <w:rPr>
                <w:rFonts w:ascii="Times New Roman" w:hAnsi="Times New Roman"/>
                <w:b/>
                <w:bCs/>
                <w:sz w:val="24"/>
                <w:szCs w:val="24"/>
              </w:rPr>
              <w:t>4</w:t>
            </w:r>
          </w:p>
        </w:tc>
        <w:tc>
          <w:tcPr>
            <w:tcW w:w="0" w:type="auto"/>
            <w:vMerge w:val="restart"/>
            <w:vAlign w:val="center"/>
          </w:tcPr>
          <w:p w:rsidR="00C92566" w:rsidRPr="00997D13" w:rsidRDefault="00C92566" w:rsidP="00BA1C1D">
            <w:pPr>
              <w:rPr>
                <w:rFonts w:ascii="Times New Roman" w:hAnsi="Times New Roman"/>
                <w:sz w:val="24"/>
                <w:szCs w:val="24"/>
              </w:rPr>
            </w:pPr>
            <w:r w:rsidRPr="00997D13">
              <w:rPr>
                <w:rFonts w:ascii="Times New Roman" w:hAnsi="Times New Roman"/>
                <w:sz w:val="24"/>
                <w:szCs w:val="24"/>
              </w:rPr>
              <w:t>ОК 1, ОК 2, ОК 5,</w:t>
            </w:r>
          </w:p>
          <w:p w:rsidR="00C92566" w:rsidRPr="00997D13" w:rsidRDefault="00C92566" w:rsidP="00BA1C1D">
            <w:pPr>
              <w:rPr>
                <w:rFonts w:ascii="Times New Roman" w:hAnsi="Times New Roman"/>
                <w:sz w:val="24"/>
                <w:szCs w:val="24"/>
              </w:rPr>
            </w:pPr>
            <w:r w:rsidRPr="00997D13">
              <w:rPr>
                <w:rFonts w:ascii="Times New Roman" w:hAnsi="Times New Roman"/>
                <w:sz w:val="24"/>
                <w:szCs w:val="24"/>
              </w:rPr>
              <w:t xml:space="preserve"> ОК 9, ПК 1.1, ПК 1.2, ПК 1.3 ,ПК 3.1, ПК 3.2 </w:t>
            </w:r>
          </w:p>
          <w:p w:rsidR="00C92566" w:rsidRPr="00997D13" w:rsidRDefault="00C92566" w:rsidP="00BA1C1D">
            <w:pPr>
              <w:rPr>
                <w:rFonts w:ascii="Times New Roman" w:hAnsi="Times New Roman"/>
                <w:sz w:val="24"/>
                <w:szCs w:val="24"/>
              </w:rPr>
            </w:pPr>
            <w:r w:rsidRPr="00997D13">
              <w:rPr>
                <w:rFonts w:ascii="Times New Roman" w:hAnsi="Times New Roman"/>
                <w:sz w:val="24"/>
                <w:szCs w:val="24"/>
              </w:rPr>
              <w:t>ПК4.1, ПК 4.2, ПК 4.</w:t>
            </w:r>
            <w:r>
              <w:rPr>
                <w:rFonts w:ascii="Times New Roman" w:hAnsi="Times New Roman"/>
                <w:sz w:val="24"/>
                <w:szCs w:val="24"/>
              </w:rPr>
              <w:t>3</w:t>
            </w:r>
          </w:p>
        </w:tc>
      </w:tr>
      <w:tr w:rsidR="00C92566" w:rsidRPr="00997D13" w:rsidTr="00BA1C1D">
        <w:trPr>
          <w:trHeight w:val="615"/>
        </w:trPr>
        <w:tc>
          <w:tcPr>
            <w:tcW w:w="0" w:type="auto"/>
            <w:vMerge/>
            <w:vAlign w:val="center"/>
          </w:tcPr>
          <w:p w:rsidR="00C92566" w:rsidRPr="00997D13" w:rsidRDefault="00C92566" w:rsidP="00BA1C1D">
            <w:pPr>
              <w:rPr>
                <w:rFonts w:ascii="Times New Roman" w:hAnsi="Times New Roman"/>
                <w:color w:val="000000"/>
                <w:sz w:val="24"/>
                <w:szCs w:val="24"/>
              </w:rPr>
            </w:pPr>
          </w:p>
        </w:tc>
        <w:tc>
          <w:tcPr>
            <w:tcW w:w="2949" w:type="pct"/>
          </w:tcPr>
          <w:p w:rsidR="00C92566" w:rsidRDefault="00C92566" w:rsidP="00BA1C1D">
            <w:pPr>
              <w:rPr>
                <w:rFonts w:ascii="Times New Roman" w:hAnsi="Times New Roman"/>
                <w:color w:val="000000"/>
                <w:sz w:val="24"/>
                <w:szCs w:val="24"/>
              </w:rPr>
            </w:pPr>
            <w:r w:rsidRPr="00997D13">
              <w:rPr>
                <w:rFonts w:ascii="Times New Roman" w:hAnsi="Times New Roman"/>
                <w:color w:val="000000"/>
                <w:sz w:val="24"/>
                <w:szCs w:val="24"/>
              </w:rPr>
              <w:t xml:space="preserve">1.Общие сведения о преобразователях токов и напряжений. Назначение, схемы включения и область применения </w:t>
            </w:r>
            <w:r>
              <w:rPr>
                <w:rFonts w:ascii="Times New Roman" w:hAnsi="Times New Roman"/>
                <w:color w:val="000000"/>
                <w:sz w:val="24"/>
                <w:szCs w:val="24"/>
              </w:rPr>
              <w:t>шунтов и добавочных резисторов.</w:t>
            </w:r>
          </w:p>
        </w:tc>
        <w:tc>
          <w:tcPr>
            <w:tcW w:w="584" w:type="pct"/>
            <w:vMerge w:val="restart"/>
            <w:vAlign w:val="center"/>
          </w:tcPr>
          <w:p w:rsidR="00C92566" w:rsidRPr="00997D13" w:rsidRDefault="00C92566" w:rsidP="00BA1C1D">
            <w:pPr>
              <w:jc w:val="center"/>
              <w:rPr>
                <w:rFonts w:ascii="Times New Roman" w:hAnsi="Times New Roman"/>
                <w:b/>
                <w:bCs/>
                <w:sz w:val="24"/>
                <w:szCs w:val="24"/>
              </w:rPr>
            </w:pPr>
          </w:p>
        </w:tc>
        <w:tc>
          <w:tcPr>
            <w:tcW w:w="0" w:type="auto"/>
            <w:vMerge/>
            <w:vAlign w:val="center"/>
          </w:tcPr>
          <w:p w:rsidR="00C92566" w:rsidRPr="00997D13" w:rsidRDefault="00C92566" w:rsidP="00BA1C1D">
            <w:pPr>
              <w:rPr>
                <w:rFonts w:ascii="Times New Roman" w:hAnsi="Times New Roman"/>
                <w:sz w:val="24"/>
                <w:szCs w:val="24"/>
              </w:rPr>
            </w:pPr>
          </w:p>
        </w:tc>
      </w:tr>
      <w:tr w:rsidR="00C92566" w:rsidRPr="00997D13" w:rsidTr="00BA1C1D">
        <w:trPr>
          <w:trHeight w:val="825"/>
        </w:trPr>
        <w:tc>
          <w:tcPr>
            <w:tcW w:w="0" w:type="auto"/>
            <w:vMerge/>
            <w:vAlign w:val="center"/>
          </w:tcPr>
          <w:p w:rsidR="00C92566" w:rsidRPr="00997D13" w:rsidRDefault="00C92566" w:rsidP="00BA1C1D">
            <w:pPr>
              <w:rPr>
                <w:rFonts w:ascii="Times New Roman" w:hAnsi="Times New Roman"/>
                <w:color w:val="000000"/>
                <w:sz w:val="24"/>
                <w:szCs w:val="24"/>
              </w:rPr>
            </w:pPr>
          </w:p>
        </w:tc>
        <w:tc>
          <w:tcPr>
            <w:tcW w:w="2949" w:type="pct"/>
          </w:tcPr>
          <w:p w:rsidR="00C92566" w:rsidRPr="00997D13" w:rsidRDefault="00C92566" w:rsidP="00BA1C1D">
            <w:pPr>
              <w:rPr>
                <w:rFonts w:ascii="Times New Roman" w:hAnsi="Times New Roman"/>
                <w:color w:val="000000"/>
                <w:sz w:val="24"/>
                <w:szCs w:val="24"/>
              </w:rPr>
            </w:pPr>
            <w:r w:rsidRPr="00997D13">
              <w:rPr>
                <w:rFonts w:ascii="Times New Roman" w:hAnsi="Times New Roman"/>
                <w:color w:val="000000"/>
                <w:sz w:val="24"/>
                <w:szCs w:val="24"/>
              </w:rPr>
              <w:t>2.Общие понятия об измерительных трансформаторах. Схемы включения, режимы работы измерительных трансформаторов тока и напряжения. Техника безопасности при работе с измерительными трансформаторами</w:t>
            </w:r>
          </w:p>
        </w:tc>
        <w:tc>
          <w:tcPr>
            <w:tcW w:w="584" w:type="pct"/>
            <w:vMerge/>
            <w:tcBorders>
              <w:top w:val="nil"/>
            </w:tcBorders>
            <w:vAlign w:val="center"/>
          </w:tcPr>
          <w:p w:rsidR="00C92566" w:rsidRPr="00997D13" w:rsidRDefault="00C92566" w:rsidP="00BA1C1D">
            <w:pPr>
              <w:jc w:val="center"/>
              <w:rPr>
                <w:rFonts w:ascii="Times New Roman" w:hAnsi="Times New Roman"/>
                <w:b/>
                <w:bCs/>
                <w:sz w:val="24"/>
                <w:szCs w:val="24"/>
              </w:rPr>
            </w:pPr>
          </w:p>
        </w:tc>
        <w:tc>
          <w:tcPr>
            <w:tcW w:w="0" w:type="auto"/>
            <w:vMerge/>
            <w:vAlign w:val="center"/>
          </w:tcPr>
          <w:p w:rsidR="00C92566" w:rsidRPr="00997D13" w:rsidRDefault="00C92566" w:rsidP="00BA1C1D">
            <w:pPr>
              <w:rPr>
                <w:rFonts w:ascii="Times New Roman" w:hAnsi="Times New Roman"/>
                <w:sz w:val="24"/>
                <w:szCs w:val="24"/>
              </w:rPr>
            </w:pPr>
          </w:p>
        </w:tc>
      </w:tr>
      <w:tr w:rsidR="00C92566" w:rsidRPr="00997D13" w:rsidTr="00BA1C1D">
        <w:trPr>
          <w:trHeight w:val="264"/>
        </w:trPr>
        <w:tc>
          <w:tcPr>
            <w:tcW w:w="0" w:type="auto"/>
            <w:vMerge/>
            <w:vAlign w:val="center"/>
          </w:tcPr>
          <w:p w:rsidR="00C92566" w:rsidRPr="00997D13" w:rsidRDefault="00C92566" w:rsidP="00BA1C1D">
            <w:pPr>
              <w:rPr>
                <w:rFonts w:ascii="Times New Roman" w:hAnsi="Times New Roman"/>
                <w:color w:val="000000"/>
                <w:sz w:val="24"/>
                <w:szCs w:val="24"/>
              </w:rPr>
            </w:pPr>
          </w:p>
        </w:tc>
        <w:tc>
          <w:tcPr>
            <w:tcW w:w="2949" w:type="pct"/>
          </w:tcPr>
          <w:p w:rsidR="00C92566" w:rsidRPr="00997D13" w:rsidRDefault="00C92566" w:rsidP="00BA1C1D">
            <w:pPr>
              <w:rPr>
                <w:rFonts w:ascii="Times New Roman" w:hAnsi="Times New Roman"/>
                <w:b/>
                <w:sz w:val="24"/>
                <w:szCs w:val="24"/>
              </w:rPr>
            </w:pPr>
            <w:r w:rsidRPr="00997D13">
              <w:rPr>
                <w:rFonts w:ascii="Times New Roman" w:hAnsi="Times New Roman"/>
                <w:b/>
                <w:bCs/>
                <w:sz w:val="24"/>
                <w:szCs w:val="24"/>
              </w:rPr>
              <w:t>В том числе практических и лабораторных занятий</w:t>
            </w:r>
          </w:p>
        </w:tc>
        <w:tc>
          <w:tcPr>
            <w:tcW w:w="584" w:type="pct"/>
            <w:vAlign w:val="center"/>
          </w:tcPr>
          <w:p w:rsidR="00C92566" w:rsidRPr="00997D13" w:rsidRDefault="00C92566" w:rsidP="00BA1C1D">
            <w:pPr>
              <w:jc w:val="center"/>
              <w:rPr>
                <w:rFonts w:ascii="Times New Roman" w:hAnsi="Times New Roman"/>
                <w:b/>
                <w:bCs/>
                <w:sz w:val="24"/>
                <w:szCs w:val="24"/>
              </w:rPr>
            </w:pPr>
          </w:p>
        </w:tc>
        <w:tc>
          <w:tcPr>
            <w:tcW w:w="0" w:type="auto"/>
            <w:vMerge/>
            <w:vAlign w:val="center"/>
          </w:tcPr>
          <w:p w:rsidR="00C92566" w:rsidRPr="00997D13" w:rsidRDefault="00C92566" w:rsidP="00BA1C1D">
            <w:pPr>
              <w:rPr>
                <w:rFonts w:ascii="Times New Roman" w:hAnsi="Times New Roman"/>
                <w:sz w:val="24"/>
                <w:szCs w:val="24"/>
              </w:rPr>
            </w:pPr>
          </w:p>
        </w:tc>
      </w:tr>
      <w:tr w:rsidR="00C92566" w:rsidRPr="00997D13" w:rsidTr="00BA1C1D">
        <w:trPr>
          <w:trHeight w:val="216"/>
        </w:trPr>
        <w:tc>
          <w:tcPr>
            <w:tcW w:w="0" w:type="auto"/>
            <w:vMerge w:val="restart"/>
            <w:vAlign w:val="center"/>
          </w:tcPr>
          <w:p w:rsidR="00C92566" w:rsidRPr="00997D13" w:rsidRDefault="00C92566" w:rsidP="00BA1C1D">
            <w:pPr>
              <w:rPr>
                <w:rFonts w:ascii="Times New Roman" w:hAnsi="Times New Roman"/>
                <w:color w:val="000000"/>
                <w:sz w:val="24"/>
                <w:szCs w:val="24"/>
              </w:rPr>
            </w:pPr>
            <w:r w:rsidRPr="00997D13">
              <w:rPr>
                <w:rFonts w:ascii="Times New Roman" w:hAnsi="Times New Roman"/>
                <w:color w:val="000000"/>
                <w:sz w:val="24"/>
                <w:szCs w:val="24"/>
              </w:rPr>
              <w:t>Тема 2.4</w:t>
            </w:r>
          </w:p>
          <w:p w:rsidR="00C92566" w:rsidRPr="00997D13" w:rsidRDefault="00C92566" w:rsidP="00BA1C1D">
            <w:pPr>
              <w:rPr>
                <w:rFonts w:ascii="Times New Roman" w:hAnsi="Times New Roman"/>
                <w:color w:val="000000"/>
                <w:sz w:val="24"/>
                <w:szCs w:val="24"/>
              </w:rPr>
            </w:pPr>
            <w:r w:rsidRPr="00997D13">
              <w:rPr>
                <w:rFonts w:ascii="Times New Roman" w:hAnsi="Times New Roman"/>
                <w:color w:val="000000"/>
                <w:sz w:val="24"/>
                <w:szCs w:val="24"/>
              </w:rPr>
              <w:t>Измерение параметров электрических цепей</w:t>
            </w:r>
          </w:p>
          <w:p w:rsidR="00C92566" w:rsidRPr="00997D13" w:rsidRDefault="00C92566" w:rsidP="00BA1C1D">
            <w:pPr>
              <w:rPr>
                <w:rFonts w:ascii="Times New Roman" w:hAnsi="Times New Roman"/>
                <w:color w:val="000000"/>
                <w:sz w:val="24"/>
                <w:szCs w:val="24"/>
              </w:rPr>
            </w:pPr>
          </w:p>
          <w:p w:rsidR="00C92566" w:rsidRPr="00997D13" w:rsidRDefault="00C92566" w:rsidP="00BA1C1D">
            <w:pPr>
              <w:rPr>
                <w:rFonts w:ascii="Times New Roman" w:hAnsi="Times New Roman"/>
                <w:color w:val="000000"/>
                <w:sz w:val="24"/>
                <w:szCs w:val="24"/>
              </w:rPr>
            </w:pPr>
          </w:p>
        </w:tc>
        <w:tc>
          <w:tcPr>
            <w:tcW w:w="2949" w:type="pct"/>
          </w:tcPr>
          <w:p w:rsidR="00C92566" w:rsidRPr="00997D13" w:rsidRDefault="00C92566" w:rsidP="00BA1C1D">
            <w:pPr>
              <w:rPr>
                <w:rFonts w:ascii="Times New Roman" w:hAnsi="Times New Roman"/>
                <w:color w:val="000000"/>
                <w:sz w:val="24"/>
                <w:szCs w:val="24"/>
              </w:rPr>
            </w:pPr>
            <w:r w:rsidRPr="00997D13">
              <w:rPr>
                <w:rFonts w:ascii="Times New Roman" w:hAnsi="Times New Roman"/>
                <w:b/>
                <w:bCs/>
                <w:sz w:val="24"/>
                <w:szCs w:val="24"/>
              </w:rPr>
              <w:t>Содержание учебного материала</w:t>
            </w:r>
          </w:p>
        </w:tc>
        <w:tc>
          <w:tcPr>
            <w:tcW w:w="584" w:type="pct"/>
            <w:vAlign w:val="center"/>
          </w:tcPr>
          <w:p w:rsidR="00C92566" w:rsidRPr="00997D13" w:rsidRDefault="00C92566" w:rsidP="00BA1C1D">
            <w:pPr>
              <w:jc w:val="center"/>
              <w:rPr>
                <w:rFonts w:ascii="Times New Roman" w:hAnsi="Times New Roman"/>
                <w:b/>
                <w:bCs/>
                <w:sz w:val="24"/>
                <w:szCs w:val="24"/>
              </w:rPr>
            </w:pPr>
            <w:r>
              <w:rPr>
                <w:rFonts w:ascii="Times New Roman" w:hAnsi="Times New Roman"/>
                <w:b/>
                <w:bCs/>
                <w:sz w:val="24"/>
                <w:szCs w:val="24"/>
              </w:rPr>
              <w:t>2</w:t>
            </w:r>
          </w:p>
        </w:tc>
        <w:tc>
          <w:tcPr>
            <w:tcW w:w="0" w:type="auto"/>
            <w:vMerge w:val="restart"/>
            <w:vAlign w:val="center"/>
          </w:tcPr>
          <w:p w:rsidR="00C92566" w:rsidRPr="00997D13" w:rsidRDefault="00C92566" w:rsidP="00BA1C1D">
            <w:pPr>
              <w:rPr>
                <w:rFonts w:ascii="Times New Roman" w:hAnsi="Times New Roman"/>
                <w:sz w:val="24"/>
                <w:szCs w:val="24"/>
              </w:rPr>
            </w:pPr>
            <w:r w:rsidRPr="00997D13">
              <w:rPr>
                <w:rFonts w:ascii="Times New Roman" w:hAnsi="Times New Roman"/>
                <w:sz w:val="24"/>
                <w:szCs w:val="24"/>
              </w:rPr>
              <w:t>ОК 1, ОК 2, ОК 5,</w:t>
            </w:r>
          </w:p>
          <w:p w:rsidR="00C92566" w:rsidRPr="00997D13" w:rsidRDefault="00C92566" w:rsidP="00BA1C1D">
            <w:pPr>
              <w:rPr>
                <w:rFonts w:ascii="Times New Roman" w:hAnsi="Times New Roman"/>
                <w:sz w:val="24"/>
                <w:szCs w:val="24"/>
              </w:rPr>
            </w:pPr>
            <w:r w:rsidRPr="00997D13">
              <w:rPr>
                <w:rFonts w:ascii="Times New Roman" w:hAnsi="Times New Roman"/>
                <w:sz w:val="24"/>
                <w:szCs w:val="24"/>
              </w:rPr>
              <w:t xml:space="preserve"> ОК 9, ПК 1.1, ПК 1.2, ПК 1.3 ,ПК 3.1, ПК 3.2 </w:t>
            </w:r>
          </w:p>
          <w:p w:rsidR="00C92566" w:rsidRPr="00997D13" w:rsidRDefault="00C92566" w:rsidP="00BA1C1D">
            <w:pPr>
              <w:rPr>
                <w:rFonts w:ascii="Times New Roman" w:hAnsi="Times New Roman"/>
                <w:sz w:val="24"/>
                <w:szCs w:val="24"/>
              </w:rPr>
            </w:pPr>
            <w:r w:rsidRPr="00997D13">
              <w:rPr>
                <w:rFonts w:ascii="Times New Roman" w:hAnsi="Times New Roman"/>
                <w:sz w:val="24"/>
                <w:szCs w:val="24"/>
              </w:rPr>
              <w:t>ПК4.1, ПК 4.2, ПК 4.</w:t>
            </w:r>
            <w:r>
              <w:rPr>
                <w:rFonts w:ascii="Times New Roman" w:hAnsi="Times New Roman"/>
                <w:sz w:val="24"/>
                <w:szCs w:val="24"/>
              </w:rPr>
              <w:t>3</w:t>
            </w:r>
          </w:p>
        </w:tc>
      </w:tr>
      <w:tr w:rsidR="00C92566" w:rsidRPr="00997D13" w:rsidTr="00BA1C1D">
        <w:trPr>
          <w:trHeight w:val="1120"/>
        </w:trPr>
        <w:tc>
          <w:tcPr>
            <w:tcW w:w="0" w:type="auto"/>
            <w:vMerge/>
            <w:vAlign w:val="center"/>
          </w:tcPr>
          <w:p w:rsidR="00C92566" w:rsidRPr="00997D13" w:rsidRDefault="00C92566" w:rsidP="00BA1C1D">
            <w:pPr>
              <w:rPr>
                <w:rFonts w:ascii="Times New Roman" w:hAnsi="Times New Roman"/>
                <w:color w:val="000000"/>
                <w:sz w:val="24"/>
                <w:szCs w:val="24"/>
              </w:rPr>
            </w:pPr>
          </w:p>
        </w:tc>
        <w:tc>
          <w:tcPr>
            <w:tcW w:w="2949" w:type="pct"/>
          </w:tcPr>
          <w:p w:rsidR="00C92566" w:rsidRPr="00997D13" w:rsidRDefault="00C92566" w:rsidP="00BA1C1D">
            <w:pPr>
              <w:rPr>
                <w:rFonts w:ascii="Times New Roman" w:hAnsi="Times New Roman"/>
                <w:b/>
                <w:bCs/>
                <w:sz w:val="24"/>
                <w:szCs w:val="24"/>
              </w:rPr>
            </w:pPr>
            <w:r w:rsidRPr="00997D13">
              <w:rPr>
                <w:rFonts w:ascii="Times New Roman" w:hAnsi="Times New Roman"/>
                <w:color w:val="000000"/>
                <w:sz w:val="24"/>
                <w:szCs w:val="24"/>
              </w:rPr>
              <w:t>1.Особенности измерений малых, средних и больших сопротивлений постоянному току. Измерение сопротивлений посредством омметров, мегомметров, методом вольтметра и амперметра, одинарным и двойным мостом. Измерение параметров катушек индуктивности и конденсаторов мостом переменного тока</w:t>
            </w:r>
          </w:p>
        </w:tc>
        <w:tc>
          <w:tcPr>
            <w:tcW w:w="584" w:type="pct"/>
            <w:vAlign w:val="center"/>
          </w:tcPr>
          <w:p w:rsidR="00C92566" w:rsidRPr="00997D13" w:rsidRDefault="00C92566" w:rsidP="00BA1C1D">
            <w:pPr>
              <w:jc w:val="center"/>
              <w:rPr>
                <w:rFonts w:ascii="Times New Roman" w:hAnsi="Times New Roman"/>
                <w:b/>
                <w:bCs/>
                <w:sz w:val="24"/>
                <w:szCs w:val="24"/>
              </w:rPr>
            </w:pPr>
          </w:p>
        </w:tc>
        <w:tc>
          <w:tcPr>
            <w:tcW w:w="0" w:type="auto"/>
            <w:vMerge/>
            <w:vAlign w:val="center"/>
          </w:tcPr>
          <w:p w:rsidR="00C92566" w:rsidRPr="00997D13" w:rsidRDefault="00C92566" w:rsidP="00BA1C1D">
            <w:pPr>
              <w:rPr>
                <w:rFonts w:ascii="Times New Roman" w:hAnsi="Times New Roman"/>
                <w:sz w:val="24"/>
                <w:szCs w:val="24"/>
              </w:rPr>
            </w:pPr>
          </w:p>
        </w:tc>
      </w:tr>
      <w:tr w:rsidR="00C92566" w:rsidRPr="00997D13" w:rsidTr="00BA1C1D">
        <w:trPr>
          <w:trHeight w:val="270"/>
        </w:trPr>
        <w:tc>
          <w:tcPr>
            <w:tcW w:w="0" w:type="auto"/>
            <w:vMerge/>
            <w:vAlign w:val="center"/>
          </w:tcPr>
          <w:p w:rsidR="00C92566" w:rsidRPr="00997D13" w:rsidRDefault="00C92566" w:rsidP="00BA1C1D">
            <w:pPr>
              <w:rPr>
                <w:rFonts w:ascii="Times New Roman" w:hAnsi="Times New Roman"/>
                <w:bCs/>
                <w:sz w:val="24"/>
                <w:szCs w:val="24"/>
              </w:rPr>
            </w:pPr>
          </w:p>
        </w:tc>
        <w:tc>
          <w:tcPr>
            <w:tcW w:w="2949" w:type="pct"/>
          </w:tcPr>
          <w:p w:rsidR="00C92566" w:rsidRPr="00997D13" w:rsidRDefault="00C92566" w:rsidP="00BA1C1D">
            <w:pPr>
              <w:rPr>
                <w:rFonts w:ascii="Times New Roman" w:hAnsi="Times New Roman"/>
                <w:b/>
                <w:sz w:val="24"/>
                <w:szCs w:val="24"/>
              </w:rPr>
            </w:pPr>
            <w:r w:rsidRPr="00997D13">
              <w:rPr>
                <w:rFonts w:ascii="Times New Roman" w:hAnsi="Times New Roman"/>
                <w:b/>
                <w:bCs/>
                <w:sz w:val="24"/>
                <w:szCs w:val="24"/>
              </w:rPr>
              <w:t>В том числе практических и лабораторных занятий</w:t>
            </w:r>
          </w:p>
        </w:tc>
        <w:tc>
          <w:tcPr>
            <w:tcW w:w="584" w:type="pct"/>
            <w:vAlign w:val="center"/>
          </w:tcPr>
          <w:p w:rsidR="00C92566" w:rsidRPr="00997D13" w:rsidRDefault="00C92566" w:rsidP="00BA1C1D">
            <w:pPr>
              <w:jc w:val="center"/>
              <w:rPr>
                <w:rFonts w:ascii="Times New Roman" w:hAnsi="Times New Roman"/>
                <w:b/>
                <w:bCs/>
                <w:sz w:val="24"/>
                <w:szCs w:val="24"/>
              </w:rPr>
            </w:pPr>
            <w:r w:rsidRPr="00997D13">
              <w:rPr>
                <w:rFonts w:ascii="Times New Roman" w:hAnsi="Times New Roman"/>
                <w:b/>
                <w:bCs/>
                <w:sz w:val="24"/>
                <w:szCs w:val="24"/>
              </w:rPr>
              <w:t>2</w:t>
            </w:r>
          </w:p>
        </w:tc>
        <w:tc>
          <w:tcPr>
            <w:tcW w:w="0" w:type="auto"/>
            <w:vMerge/>
            <w:vAlign w:val="center"/>
          </w:tcPr>
          <w:p w:rsidR="00C92566" w:rsidRPr="00997D13" w:rsidRDefault="00C92566" w:rsidP="00BA1C1D">
            <w:pPr>
              <w:rPr>
                <w:rFonts w:ascii="Times New Roman" w:hAnsi="Times New Roman"/>
                <w:sz w:val="24"/>
                <w:szCs w:val="24"/>
              </w:rPr>
            </w:pPr>
          </w:p>
        </w:tc>
      </w:tr>
      <w:tr w:rsidR="00C92566" w:rsidRPr="00997D13" w:rsidTr="00BA1C1D">
        <w:trPr>
          <w:trHeight w:val="345"/>
        </w:trPr>
        <w:tc>
          <w:tcPr>
            <w:tcW w:w="0" w:type="auto"/>
            <w:vMerge/>
            <w:vAlign w:val="center"/>
          </w:tcPr>
          <w:p w:rsidR="00C92566" w:rsidRPr="00997D13" w:rsidRDefault="00C92566" w:rsidP="00BA1C1D">
            <w:pPr>
              <w:rPr>
                <w:rFonts w:ascii="Times New Roman" w:hAnsi="Times New Roman"/>
                <w:bCs/>
                <w:sz w:val="24"/>
                <w:szCs w:val="24"/>
              </w:rPr>
            </w:pPr>
          </w:p>
        </w:tc>
        <w:tc>
          <w:tcPr>
            <w:tcW w:w="2949" w:type="pct"/>
          </w:tcPr>
          <w:p w:rsidR="00C92566" w:rsidRPr="00997D13" w:rsidRDefault="00C92566" w:rsidP="00BA1C1D">
            <w:pPr>
              <w:rPr>
                <w:rFonts w:ascii="Times New Roman" w:hAnsi="Times New Roman"/>
                <w:b/>
                <w:sz w:val="24"/>
                <w:szCs w:val="24"/>
              </w:rPr>
            </w:pPr>
            <w:r w:rsidRPr="00997D13">
              <w:rPr>
                <w:rFonts w:ascii="Times New Roman" w:hAnsi="Times New Roman"/>
                <w:color w:val="000000"/>
                <w:sz w:val="24"/>
                <w:szCs w:val="24"/>
              </w:rPr>
              <w:t xml:space="preserve">1.Практическое занятие. (Практическая подготовка.) Составление схем включения амперметров, вольтметров и ваттметров в электрической цепи, расчет шунтов и </w:t>
            </w:r>
            <w:r w:rsidRPr="00997D13">
              <w:rPr>
                <w:rFonts w:ascii="Times New Roman" w:hAnsi="Times New Roman"/>
                <w:color w:val="000000"/>
                <w:sz w:val="24"/>
                <w:szCs w:val="24"/>
              </w:rPr>
              <w:lastRenderedPageBreak/>
              <w:t>добавочных сопротивлений</w:t>
            </w:r>
          </w:p>
        </w:tc>
        <w:tc>
          <w:tcPr>
            <w:tcW w:w="584" w:type="pct"/>
            <w:vAlign w:val="center"/>
          </w:tcPr>
          <w:p w:rsidR="00C92566" w:rsidRPr="00997D13" w:rsidRDefault="00C92566" w:rsidP="00BA1C1D">
            <w:pPr>
              <w:jc w:val="center"/>
              <w:rPr>
                <w:rFonts w:ascii="Times New Roman" w:hAnsi="Times New Roman"/>
                <w:b/>
                <w:bCs/>
                <w:sz w:val="24"/>
                <w:szCs w:val="24"/>
              </w:rPr>
            </w:pPr>
            <w:r w:rsidRPr="00997D13">
              <w:rPr>
                <w:rFonts w:ascii="Times New Roman" w:hAnsi="Times New Roman"/>
                <w:b/>
                <w:bCs/>
                <w:sz w:val="24"/>
                <w:szCs w:val="24"/>
              </w:rPr>
              <w:lastRenderedPageBreak/>
              <w:t>2</w:t>
            </w:r>
          </w:p>
        </w:tc>
        <w:tc>
          <w:tcPr>
            <w:tcW w:w="0" w:type="auto"/>
            <w:vMerge/>
            <w:vAlign w:val="center"/>
          </w:tcPr>
          <w:p w:rsidR="00C92566" w:rsidRPr="00997D13" w:rsidRDefault="00C92566" w:rsidP="00BA1C1D">
            <w:pPr>
              <w:rPr>
                <w:rFonts w:ascii="Times New Roman" w:hAnsi="Times New Roman"/>
                <w:sz w:val="24"/>
                <w:szCs w:val="24"/>
              </w:rPr>
            </w:pPr>
          </w:p>
        </w:tc>
      </w:tr>
      <w:tr w:rsidR="00C92566" w:rsidRPr="00997D13" w:rsidTr="00BA1C1D">
        <w:trPr>
          <w:trHeight w:val="20"/>
        </w:trPr>
        <w:tc>
          <w:tcPr>
            <w:tcW w:w="0" w:type="auto"/>
            <w:vMerge/>
            <w:vAlign w:val="center"/>
          </w:tcPr>
          <w:p w:rsidR="00C92566" w:rsidRPr="00997D13" w:rsidRDefault="00C92566" w:rsidP="00BA1C1D">
            <w:pPr>
              <w:rPr>
                <w:rFonts w:ascii="Times New Roman" w:hAnsi="Times New Roman"/>
                <w:bCs/>
                <w:sz w:val="24"/>
                <w:szCs w:val="24"/>
              </w:rPr>
            </w:pPr>
          </w:p>
        </w:tc>
        <w:tc>
          <w:tcPr>
            <w:tcW w:w="2949" w:type="pct"/>
          </w:tcPr>
          <w:p w:rsidR="00C92566" w:rsidRPr="00997D13" w:rsidRDefault="00C92566" w:rsidP="00BA1C1D">
            <w:pPr>
              <w:rPr>
                <w:rFonts w:ascii="Times New Roman" w:hAnsi="Times New Roman"/>
                <w:b/>
                <w:bCs/>
                <w:sz w:val="24"/>
                <w:szCs w:val="24"/>
              </w:rPr>
            </w:pPr>
            <w:r w:rsidRPr="00997D13">
              <w:rPr>
                <w:rFonts w:ascii="Times New Roman" w:hAnsi="Times New Roman"/>
                <w:b/>
                <w:bCs/>
                <w:sz w:val="24"/>
                <w:szCs w:val="24"/>
              </w:rPr>
              <w:t>Самостоятельная работа обучающихся Изучение видов и методов измерений</w:t>
            </w:r>
          </w:p>
        </w:tc>
        <w:tc>
          <w:tcPr>
            <w:tcW w:w="584" w:type="pct"/>
            <w:vAlign w:val="center"/>
          </w:tcPr>
          <w:p w:rsidR="00C92566" w:rsidRPr="00997D13" w:rsidRDefault="00C92566" w:rsidP="00BA1C1D">
            <w:pPr>
              <w:jc w:val="center"/>
              <w:rPr>
                <w:rFonts w:ascii="Times New Roman" w:hAnsi="Times New Roman"/>
                <w:b/>
                <w:bCs/>
                <w:sz w:val="24"/>
                <w:szCs w:val="24"/>
              </w:rPr>
            </w:pPr>
            <w:r w:rsidRPr="00997D13">
              <w:rPr>
                <w:rFonts w:ascii="Times New Roman" w:hAnsi="Times New Roman"/>
                <w:b/>
                <w:bCs/>
                <w:sz w:val="24"/>
                <w:szCs w:val="24"/>
              </w:rPr>
              <w:t>2</w:t>
            </w:r>
          </w:p>
        </w:tc>
        <w:tc>
          <w:tcPr>
            <w:tcW w:w="0" w:type="auto"/>
            <w:vMerge/>
            <w:vAlign w:val="center"/>
          </w:tcPr>
          <w:p w:rsidR="00C92566" w:rsidRPr="00997D13" w:rsidRDefault="00C92566" w:rsidP="00BA1C1D">
            <w:pPr>
              <w:rPr>
                <w:rFonts w:ascii="Times New Roman" w:hAnsi="Times New Roman"/>
                <w:sz w:val="24"/>
                <w:szCs w:val="24"/>
              </w:rPr>
            </w:pPr>
          </w:p>
        </w:tc>
      </w:tr>
      <w:tr w:rsidR="00C92566" w:rsidRPr="00997D13" w:rsidTr="00BA1C1D">
        <w:trPr>
          <w:trHeight w:val="20"/>
        </w:trPr>
        <w:tc>
          <w:tcPr>
            <w:tcW w:w="3766" w:type="pct"/>
            <w:gridSpan w:val="2"/>
          </w:tcPr>
          <w:p w:rsidR="00C92566" w:rsidRPr="00997D13" w:rsidRDefault="00C92566" w:rsidP="00BA1C1D">
            <w:pPr>
              <w:rPr>
                <w:rFonts w:ascii="Times New Roman" w:hAnsi="Times New Roman"/>
                <w:b/>
                <w:bCs/>
                <w:sz w:val="24"/>
                <w:szCs w:val="24"/>
              </w:rPr>
            </w:pPr>
            <w:r w:rsidRPr="00997D13">
              <w:rPr>
                <w:rFonts w:ascii="Times New Roman" w:hAnsi="Times New Roman"/>
                <w:b/>
                <w:bCs/>
                <w:sz w:val="24"/>
                <w:szCs w:val="24"/>
              </w:rPr>
              <w:t xml:space="preserve">Раздел 3. </w:t>
            </w:r>
            <w:r w:rsidRPr="00997D13">
              <w:rPr>
                <w:rFonts w:ascii="Times New Roman" w:hAnsi="Times New Roman"/>
                <w:b/>
                <w:sz w:val="24"/>
                <w:szCs w:val="24"/>
              </w:rPr>
              <w:t>Электроника</w:t>
            </w:r>
          </w:p>
        </w:tc>
        <w:tc>
          <w:tcPr>
            <w:tcW w:w="584" w:type="pct"/>
          </w:tcPr>
          <w:p w:rsidR="00C92566" w:rsidRPr="00997D13" w:rsidRDefault="00C92566" w:rsidP="00BA1C1D">
            <w:pPr>
              <w:jc w:val="center"/>
              <w:rPr>
                <w:rFonts w:ascii="Times New Roman" w:hAnsi="Times New Roman"/>
                <w:b/>
                <w:bCs/>
                <w:i/>
                <w:iCs/>
                <w:sz w:val="24"/>
                <w:szCs w:val="24"/>
              </w:rPr>
            </w:pPr>
            <w:r w:rsidRPr="00997D13">
              <w:rPr>
                <w:rFonts w:ascii="Times New Roman" w:hAnsi="Times New Roman"/>
                <w:iCs/>
                <w:sz w:val="24"/>
                <w:szCs w:val="24"/>
              </w:rPr>
              <w:t>32/4</w:t>
            </w:r>
          </w:p>
        </w:tc>
        <w:tc>
          <w:tcPr>
            <w:tcW w:w="650" w:type="pct"/>
          </w:tcPr>
          <w:p w:rsidR="00C92566" w:rsidRPr="00997D13" w:rsidRDefault="00C92566" w:rsidP="00BA1C1D">
            <w:pPr>
              <w:jc w:val="center"/>
              <w:rPr>
                <w:rFonts w:ascii="Times New Roman" w:hAnsi="Times New Roman"/>
                <w:b/>
                <w:bCs/>
                <w:i/>
                <w:iCs/>
                <w:sz w:val="24"/>
                <w:szCs w:val="24"/>
              </w:rPr>
            </w:pPr>
          </w:p>
        </w:tc>
      </w:tr>
      <w:tr w:rsidR="00C92566" w:rsidRPr="00997D13" w:rsidTr="00BA1C1D">
        <w:trPr>
          <w:trHeight w:val="20"/>
        </w:trPr>
        <w:tc>
          <w:tcPr>
            <w:tcW w:w="817" w:type="pct"/>
            <w:vMerge w:val="restart"/>
          </w:tcPr>
          <w:p w:rsidR="00C92566" w:rsidRPr="00997D13" w:rsidRDefault="00C92566" w:rsidP="00BA1C1D">
            <w:pPr>
              <w:rPr>
                <w:rFonts w:ascii="Times New Roman" w:hAnsi="Times New Roman"/>
                <w:b/>
                <w:bCs/>
                <w:sz w:val="24"/>
                <w:szCs w:val="24"/>
              </w:rPr>
            </w:pPr>
            <w:r w:rsidRPr="00997D13">
              <w:rPr>
                <w:rFonts w:ascii="Times New Roman" w:hAnsi="Times New Roman"/>
                <w:b/>
                <w:bCs/>
                <w:sz w:val="24"/>
                <w:szCs w:val="24"/>
              </w:rPr>
              <w:t xml:space="preserve">Тема 3.1. </w:t>
            </w:r>
          </w:p>
          <w:p w:rsidR="00C92566" w:rsidRPr="00997D13" w:rsidRDefault="00C92566" w:rsidP="00BA1C1D">
            <w:pPr>
              <w:rPr>
                <w:rFonts w:ascii="Times New Roman" w:hAnsi="Times New Roman"/>
                <w:bCs/>
                <w:sz w:val="24"/>
                <w:szCs w:val="24"/>
              </w:rPr>
            </w:pPr>
            <w:r w:rsidRPr="00997D13">
              <w:rPr>
                <w:rFonts w:ascii="Times New Roman" w:hAnsi="Times New Roman"/>
                <w:bCs/>
                <w:sz w:val="24"/>
                <w:szCs w:val="24"/>
              </w:rPr>
              <w:t>Электронные приборы</w:t>
            </w:r>
          </w:p>
        </w:tc>
        <w:tc>
          <w:tcPr>
            <w:tcW w:w="2949" w:type="pct"/>
          </w:tcPr>
          <w:p w:rsidR="00C92566" w:rsidRPr="00997D13" w:rsidRDefault="00C92566" w:rsidP="00BA1C1D">
            <w:pPr>
              <w:rPr>
                <w:rFonts w:ascii="Times New Roman" w:hAnsi="Times New Roman"/>
                <w:b/>
                <w:bCs/>
                <w:sz w:val="24"/>
                <w:szCs w:val="24"/>
              </w:rPr>
            </w:pPr>
            <w:r w:rsidRPr="00997D13">
              <w:rPr>
                <w:rFonts w:ascii="Times New Roman" w:hAnsi="Times New Roman"/>
                <w:b/>
                <w:bCs/>
                <w:sz w:val="24"/>
                <w:szCs w:val="24"/>
              </w:rPr>
              <w:t xml:space="preserve">Содержание учебного материала </w:t>
            </w:r>
          </w:p>
        </w:tc>
        <w:tc>
          <w:tcPr>
            <w:tcW w:w="584" w:type="pct"/>
            <w:vAlign w:val="center"/>
          </w:tcPr>
          <w:p w:rsidR="00C92566" w:rsidRPr="00997D13" w:rsidRDefault="00C92566" w:rsidP="00BA1C1D">
            <w:pPr>
              <w:jc w:val="center"/>
              <w:rPr>
                <w:rFonts w:ascii="Times New Roman" w:hAnsi="Times New Roman"/>
                <w:b/>
                <w:sz w:val="24"/>
                <w:szCs w:val="24"/>
              </w:rPr>
            </w:pPr>
            <w:r w:rsidRPr="00997D13">
              <w:rPr>
                <w:rFonts w:ascii="Times New Roman" w:hAnsi="Times New Roman"/>
                <w:b/>
                <w:sz w:val="24"/>
                <w:szCs w:val="24"/>
              </w:rPr>
              <w:t>16</w:t>
            </w:r>
          </w:p>
        </w:tc>
        <w:tc>
          <w:tcPr>
            <w:tcW w:w="650" w:type="pct"/>
            <w:vMerge w:val="restart"/>
          </w:tcPr>
          <w:p w:rsidR="00C92566" w:rsidRPr="00997D13" w:rsidRDefault="00C92566" w:rsidP="00BA1C1D">
            <w:pPr>
              <w:rPr>
                <w:rFonts w:ascii="Times New Roman" w:hAnsi="Times New Roman"/>
                <w:sz w:val="24"/>
                <w:szCs w:val="24"/>
              </w:rPr>
            </w:pPr>
            <w:r w:rsidRPr="00997D13">
              <w:rPr>
                <w:rFonts w:ascii="Times New Roman" w:hAnsi="Times New Roman"/>
                <w:sz w:val="24"/>
                <w:szCs w:val="24"/>
              </w:rPr>
              <w:t>ОК 1, ОК 2, ОК 5,</w:t>
            </w:r>
          </w:p>
          <w:p w:rsidR="00C92566" w:rsidRPr="00997D13" w:rsidRDefault="00C92566" w:rsidP="00BA1C1D">
            <w:pPr>
              <w:rPr>
                <w:rFonts w:ascii="Times New Roman" w:hAnsi="Times New Roman"/>
                <w:sz w:val="24"/>
                <w:szCs w:val="24"/>
              </w:rPr>
            </w:pPr>
            <w:r w:rsidRPr="00997D13">
              <w:rPr>
                <w:rFonts w:ascii="Times New Roman" w:hAnsi="Times New Roman"/>
                <w:sz w:val="24"/>
                <w:szCs w:val="24"/>
              </w:rPr>
              <w:t xml:space="preserve"> ОК 9, ПК 1.1, ПК 1.2, ПК 1.3 ,ПК 3.1, ПК 3.2 </w:t>
            </w:r>
          </w:p>
          <w:p w:rsidR="00C92566" w:rsidRPr="00997D13" w:rsidRDefault="00C92566" w:rsidP="00BA1C1D">
            <w:pPr>
              <w:rPr>
                <w:rFonts w:ascii="Times New Roman" w:hAnsi="Times New Roman"/>
                <w:sz w:val="24"/>
                <w:szCs w:val="24"/>
              </w:rPr>
            </w:pPr>
            <w:r w:rsidRPr="00997D13">
              <w:rPr>
                <w:rFonts w:ascii="Times New Roman" w:hAnsi="Times New Roman"/>
                <w:sz w:val="24"/>
                <w:szCs w:val="24"/>
              </w:rPr>
              <w:t>ПК4.1, ПК 4.2, ПК 4.</w:t>
            </w:r>
            <w:r>
              <w:rPr>
                <w:rFonts w:ascii="Times New Roman" w:hAnsi="Times New Roman"/>
                <w:sz w:val="24"/>
                <w:szCs w:val="24"/>
              </w:rPr>
              <w:t>3</w:t>
            </w:r>
          </w:p>
        </w:tc>
      </w:tr>
      <w:tr w:rsidR="00C92566" w:rsidRPr="00997D13" w:rsidTr="00BA1C1D">
        <w:trPr>
          <w:trHeight w:val="570"/>
        </w:trPr>
        <w:tc>
          <w:tcPr>
            <w:tcW w:w="0" w:type="auto"/>
            <w:vMerge/>
            <w:vAlign w:val="center"/>
          </w:tcPr>
          <w:p w:rsidR="00C92566" w:rsidRPr="00997D13" w:rsidRDefault="00C92566" w:rsidP="00BA1C1D">
            <w:pPr>
              <w:rPr>
                <w:rFonts w:ascii="Times New Roman" w:hAnsi="Times New Roman"/>
                <w:bCs/>
                <w:sz w:val="24"/>
                <w:szCs w:val="24"/>
              </w:rPr>
            </w:pPr>
          </w:p>
        </w:tc>
        <w:tc>
          <w:tcPr>
            <w:tcW w:w="2949" w:type="pct"/>
          </w:tcPr>
          <w:p w:rsidR="00C92566" w:rsidRPr="00997D13" w:rsidRDefault="00C92566" w:rsidP="00BA1C1D">
            <w:pPr>
              <w:rPr>
                <w:rFonts w:ascii="Times New Roman" w:hAnsi="Times New Roman"/>
                <w:sz w:val="24"/>
                <w:szCs w:val="24"/>
              </w:rPr>
            </w:pPr>
            <w:r w:rsidRPr="00997D13">
              <w:rPr>
                <w:rFonts w:ascii="Times New Roman" w:hAnsi="Times New Roman"/>
                <w:b/>
                <w:bCs/>
                <w:sz w:val="24"/>
                <w:szCs w:val="24"/>
              </w:rPr>
              <w:t xml:space="preserve">1. </w:t>
            </w:r>
            <w:r w:rsidRPr="00997D13">
              <w:rPr>
                <w:rFonts w:ascii="Times New Roman" w:hAnsi="Times New Roman"/>
                <w:sz w:val="24"/>
                <w:szCs w:val="24"/>
              </w:rPr>
              <w:t>Физические основы электронных приборов, их классификация. Типы, устройство и характерист</w:t>
            </w:r>
            <w:r>
              <w:rPr>
                <w:rFonts w:ascii="Times New Roman" w:hAnsi="Times New Roman"/>
                <w:sz w:val="24"/>
                <w:szCs w:val="24"/>
              </w:rPr>
              <w:t xml:space="preserve">ики электровакуумных приборов. </w:t>
            </w:r>
          </w:p>
        </w:tc>
        <w:tc>
          <w:tcPr>
            <w:tcW w:w="584" w:type="pct"/>
            <w:vMerge w:val="restart"/>
            <w:vAlign w:val="center"/>
          </w:tcPr>
          <w:p w:rsidR="00C92566" w:rsidRPr="00997D13" w:rsidRDefault="00C92566" w:rsidP="00BA1C1D">
            <w:pPr>
              <w:jc w:val="center"/>
              <w:rPr>
                <w:rFonts w:ascii="Times New Roman" w:hAnsi="Times New Roman"/>
                <w:b/>
                <w:bCs/>
                <w:sz w:val="24"/>
                <w:szCs w:val="24"/>
                <w:lang w:val="en-US"/>
              </w:rPr>
            </w:pPr>
            <w:r w:rsidRPr="00997D13">
              <w:rPr>
                <w:rFonts w:ascii="Times New Roman" w:hAnsi="Times New Roman"/>
                <w:b/>
                <w:bCs/>
                <w:sz w:val="24"/>
                <w:szCs w:val="24"/>
              </w:rPr>
              <w:t>16</w:t>
            </w:r>
          </w:p>
        </w:tc>
        <w:tc>
          <w:tcPr>
            <w:tcW w:w="0" w:type="auto"/>
            <w:vMerge/>
            <w:vAlign w:val="center"/>
          </w:tcPr>
          <w:p w:rsidR="00C92566" w:rsidRPr="00997D13" w:rsidRDefault="00C92566" w:rsidP="00BA1C1D">
            <w:pPr>
              <w:rPr>
                <w:rFonts w:ascii="Times New Roman" w:hAnsi="Times New Roman"/>
                <w:sz w:val="24"/>
                <w:szCs w:val="24"/>
              </w:rPr>
            </w:pPr>
          </w:p>
        </w:tc>
      </w:tr>
      <w:tr w:rsidR="00C92566" w:rsidRPr="00997D13" w:rsidTr="00BA1C1D">
        <w:trPr>
          <w:trHeight w:val="1125"/>
        </w:trPr>
        <w:tc>
          <w:tcPr>
            <w:tcW w:w="0" w:type="auto"/>
            <w:vMerge/>
            <w:vAlign w:val="center"/>
          </w:tcPr>
          <w:p w:rsidR="00C92566" w:rsidRPr="00997D13" w:rsidRDefault="00C92566" w:rsidP="00BA1C1D">
            <w:pPr>
              <w:rPr>
                <w:rFonts w:ascii="Times New Roman" w:hAnsi="Times New Roman"/>
                <w:bCs/>
                <w:sz w:val="24"/>
                <w:szCs w:val="24"/>
              </w:rPr>
            </w:pPr>
          </w:p>
        </w:tc>
        <w:tc>
          <w:tcPr>
            <w:tcW w:w="2949" w:type="pct"/>
          </w:tcPr>
          <w:p w:rsidR="00C92566" w:rsidRPr="00997D13" w:rsidRDefault="00C92566" w:rsidP="00BA1C1D">
            <w:pPr>
              <w:rPr>
                <w:rFonts w:ascii="Times New Roman" w:hAnsi="Times New Roman"/>
                <w:b/>
                <w:bCs/>
                <w:sz w:val="24"/>
                <w:szCs w:val="24"/>
              </w:rPr>
            </w:pPr>
            <w:r w:rsidRPr="00997D13">
              <w:rPr>
                <w:rFonts w:ascii="Times New Roman" w:hAnsi="Times New Roman"/>
                <w:sz w:val="24"/>
                <w:szCs w:val="24"/>
              </w:rPr>
              <w:t>2.Собственная и примесная проводимость полупроводников. Понятие об электронной и дырочной проводимости, об основных и неосновных носителях зарядов. Дрейфовый и диффузионный токи. Электронно-дырочный (</w:t>
            </w:r>
            <w:r w:rsidRPr="00997D13">
              <w:rPr>
                <w:rFonts w:ascii="Times New Roman" w:hAnsi="Times New Roman"/>
                <w:sz w:val="24"/>
                <w:szCs w:val="24"/>
                <w:lang w:val="en-US"/>
              </w:rPr>
              <w:t>p</w:t>
            </w:r>
            <w:r w:rsidRPr="00997D13">
              <w:rPr>
                <w:rFonts w:ascii="Times New Roman" w:hAnsi="Times New Roman"/>
                <w:sz w:val="24"/>
                <w:szCs w:val="24"/>
              </w:rPr>
              <w:t>-</w:t>
            </w:r>
            <w:r w:rsidRPr="00997D13">
              <w:rPr>
                <w:rFonts w:ascii="Times New Roman" w:hAnsi="Times New Roman"/>
                <w:sz w:val="24"/>
                <w:szCs w:val="24"/>
                <w:lang w:val="en-US"/>
              </w:rPr>
              <w:t>n</w:t>
            </w:r>
            <w:r w:rsidRPr="00997D13">
              <w:rPr>
                <w:rFonts w:ascii="Times New Roman" w:hAnsi="Times New Roman"/>
                <w:sz w:val="24"/>
                <w:szCs w:val="24"/>
              </w:rPr>
              <w:t xml:space="preserve">) переход. Механизм образования. Равновесное состояние </w:t>
            </w:r>
            <w:r w:rsidRPr="00997D13">
              <w:rPr>
                <w:rFonts w:ascii="Times New Roman" w:hAnsi="Times New Roman"/>
                <w:sz w:val="24"/>
                <w:szCs w:val="24"/>
                <w:lang w:val="en-US"/>
              </w:rPr>
              <w:t>p</w:t>
            </w:r>
            <w:r w:rsidRPr="00997D13">
              <w:rPr>
                <w:rFonts w:ascii="Times New Roman" w:hAnsi="Times New Roman"/>
                <w:sz w:val="24"/>
                <w:szCs w:val="24"/>
              </w:rPr>
              <w:t>-</w:t>
            </w:r>
            <w:r w:rsidRPr="00997D13">
              <w:rPr>
                <w:rFonts w:ascii="Times New Roman" w:hAnsi="Times New Roman"/>
                <w:sz w:val="24"/>
                <w:szCs w:val="24"/>
                <w:lang w:val="en-US"/>
              </w:rPr>
              <w:t>n</w:t>
            </w:r>
            <w:r w:rsidRPr="00997D13">
              <w:rPr>
                <w:rFonts w:ascii="Times New Roman" w:hAnsi="Times New Roman"/>
                <w:sz w:val="24"/>
                <w:szCs w:val="24"/>
              </w:rPr>
              <w:t xml:space="preserve"> перехода. Прямое и обратное включение. </w:t>
            </w:r>
          </w:p>
        </w:tc>
        <w:tc>
          <w:tcPr>
            <w:tcW w:w="584" w:type="pct"/>
            <w:vMerge/>
            <w:vAlign w:val="center"/>
          </w:tcPr>
          <w:p w:rsidR="00C92566" w:rsidRPr="00997D13" w:rsidRDefault="00C92566" w:rsidP="00BA1C1D">
            <w:pPr>
              <w:jc w:val="center"/>
              <w:rPr>
                <w:rFonts w:ascii="Times New Roman" w:hAnsi="Times New Roman"/>
                <w:b/>
                <w:bCs/>
                <w:sz w:val="24"/>
                <w:szCs w:val="24"/>
              </w:rPr>
            </w:pPr>
          </w:p>
        </w:tc>
        <w:tc>
          <w:tcPr>
            <w:tcW w:w="0" w:type="auto"/>
            <w:vMerge/>
            <w:vAlign w:val="center"/>
          </w:tcPr>
          <w:p w:rsidR="00C92566" w:rsidRPr="00997D13" w:rsidRDefault="00C92566" w:rsidP="00BA1C1D">
            <w:pPr>
              <w:rPr>
                <w:rFonts w:ascii="Times New Roman" w:hAnsi="Times New Roman"/>
                <w:sz w:val="24"/>
                <w:szCs w:val="24"/>
              </w:rPr>
            </w:pPr>
          </w:p>
        </w:tc>
      </w:tr>
      <w:tr w:rsidR="00C92566" w:rsidRPr="00997D13" w:rsidTr="00BA1C1D">
        <w:trPr>
          <w:trHeight w:val="20"/>
        </w:trPr>
        <w:tc>
          <w:tcPr>
            <w:tcW w:w="0" w:type="auto"/>
            <w:vMerge/>
            <w:vAlign w:val="center"/>
          </w:tcPr>
          <w:p w:rsidR="00C92566" w:rsidRPr="00997D13" w:rsidRDefault="00C92566" w:rsidP="00BA1C1D">
            <w:pPr>
              <w:rPr>
                <w:rFonts w:ascii="Times New Roman" w:hAnsi="Times New Roman"/>
                <w:bCs/>
                <w:sz w:val="24"/>
                <w:szCs w:val="24"/>
              </w:rPr>
            </w:pPr>
          </w:p>
        </w:tc>
        <w:tc>
          <w:tcPr>
            <w:tcW w:w="2949" w:type="pct"/>
          </w:tcPr>
          <w:p w:rsidR="00C92566" w:rsidRPr="00997D13" w:rsidRDefault="00C92566" w:rsidP="00BA1C1D">
            <w:pPr>
              <w:rPr>
                <w:rFonts w:ascii="Times New Roman" w:hAnsi="Times New Roman"/>
                <w:bCs/>
                <w:sz w:val="24"/>
                <w:szCs w:val="24"/>
              </w:rPr>
            </w:pPr>
            <w:r w:rsidRPr="00997D13">
              <w:rPr>
                <w:rFonts w:ascii="Times New Roman" w:hAnsi="Times New Roman"/>
                <w:b/>
                <w:bCs/>
                <w:sz w:val="24"/>
                <w:szCs w:val="24"/>
              </w:rPr>
              <w:t>3.</w:t>
            </w:r>
            <w:r w:rsidRPr="00997D13">
              <w:rPr>
                <w:rFonts w:ascii="Times New Roman" w:hAnsi="Times New Roman"/>
                <w:bCs/>
                <w:sz w:val="24"/>
                <w:szCs w:val="24"/>
              </w:rPr>
              <w:t xml:space="preserve"> Полупроводниковые диоды. </w:t>
            </w:r>
            <w:r w:rsidRPr="00997D13">
              <w:rPr>
                <w:rFonts w:ascii="Times New Roman" w:hAnsi="Times New Roman"/>
                <w:sz w:val="24"/>
                <w:szCs w:val="24"/>
              </w:rPr>
              <w:t>Классификация полупроводниковых диодов. Условные графические обозначения. Маркировка полупроводниковых диодов. Точечные и плоскостные диоды. Выпрямительные диоды, параметры диодов. Стабилитроны. Варикапы. Туннельные диоды. Фотогальванический эффект. Фотодиоды. Светодиоды. Органические светодиоды (</w:t>
            </w:r>
            <w:r w:rsidRPr="00997D13">
              <w:rPr>
                <w:rFonts w:ascii="Times New Roman" w:hAnsi="Times New Roman"/>
                <w:sz w:val="24"/>
                <w:szCs w:val="24"/>
                <w:lang w:val="en-US"/>
              </w:rPr>
              <w:t>OLED</w:t>
            </w:r>
            <w:r w:rsidRPr="00997D13">
              <w:rPr>
                <w:rFonts w:ascii="Times New Roman" w:hAnsi="Times New Roman"/>
                <w:sz w:val="24"/>
                <w:szCs w:val="24"/>
              </w:rPr>
              <w:t>). Основные характеристики и параметры, области применения.</w:t>
            </w:r>
          </w:p>
        </w:tc>
        <w:tc>
          <w:tcPr>
            <w:tcW w:w="0" w:type="auto"/>
            <w:vMerge/>
            <w:vAlign w:val="center"/>
          </w:tcPr>
          <w:p w:rsidR="00C92566" w:rsidRPr="00997D13" w:rsidRDefault="00C92566" w:rsidP="00BA1C1D">
            <w:pPr>
              <w:rPr>
                <w:rFonts w:ascii="Times New Roman" w:hAnsi="Times New Roman"/>
                <w:b/>
                <w:bCs/>
                <w:sz w:val="24"/>
                <w:szCs w:val="24"/>
              </w:rPr>
            </w:pPr>
          </w:p>
        </w:tc>
        <w:tc>
          <w:tcPr>
            <w:tcW w:w="0" w:type="auto"/>
            <w:vMerge/>
            <w:vAlign w:val="center"/>
          </w:tcPr>
          <w:p w:rsidR="00C92566" w:rsidRPr="00997D13" w:rsidRDefault="00C92566" w:rsidP="00BA1C1D">
            <w:pPr>
              <w:rPr>
                <w:rFonts w:ascii="Times New Roman" w:hAnsi="Times New Roman"/>
                <w:sz w:val="24"/>
                <w:szCs w:val="24"/>
              </w:rPr>
            </w:pPr>
          </w:p>
        </w:tc>
      </w:tr>
      <w:tr w:rsidR="00C92566" w:rsidRPr="00997D13" w:rsidTr="00BA1C1D">
        <w:trPr>
          <w:trHeight w:val="885"/>
        </w:trPr>
        <w:tc>
          <w:tcPr>
            <w:tcW w:w="0" w:type="auto"/>
            <w:vMerge/>
            <w:vAlign w:val="center"/>
          </w:tcPr>
          <w:p w:rsidR="00C92566" w:rsidRPr="00997D13" w:rsidRDefault="00C92566" w:rsidP="00BA1C1D">
            <w:pPr>
              <w:rPr>
                <w:rFonts w:ascii="Times New Roman" w:hAnsi="Times New Roman"/>
                <w:bCs/>
                <w:sz w:val="24"/>
                <w:szCs w:val="24"/>
              </w:rPr>
            </w:pPr>
          </w:p>
        </w:tc>
        <w:tc>
          <w:tcPr>
            <w:tcW w:w="2949" w:type="pct"/>
          </w:tcPr>
          <w:p w:rsidR="00C92566" w:rsidRPr="00011192" w:rsidRDefault="00C92566" w:rsidP="00BA1C1D">
            <w:pPr>
              <w:rPr>
                <w:rFonts w:ascii="Times New Roman" w:hAnsi="Times New Roman"/>
                <w:sz w:val="24"/>
                <w:szCs w:val="24"/>
              </w:rPr>
            </w:pPr>
            <w:r w:rsidRPr="00997D13">
              <w:rPr>
                <w:rFonts w:ascii="Times New Roman" w:hAnsi="Times New Roman"/>
                <w:b/>
                <w:bCs/>
                <w:sz w:val="24"/>
                <w:szCs w:val="24"/>
              </w:rPr>
              <w:t xml:space="preserve">4. </w:t>
            </w:r>
            <w:r w:rsidRPr="00997D13">
              <w:rPr>
                <w:rFonts w:ascii="Times New Roman" w:hAnsi="Times New Roman"/>
                <w:bCs/>
                <w:sz w:val="24"/>
                <w:szCs w:val="24"/>
              </w:rPr>
              <w:t xml:space="preserve">Транзисторы. </w:t>
            </w:r>
            <w:r w:rsidRPr="00997D13">
              <w:rPr>
                <w:rFonts w:ascii="Times New Roman" w:hAnsi="Times New Roman"/>
                <w:sz w:val="24"/>
                <w:szCs w:val="24"/>
              </w:rPr>
              <w:t xml:space="preserve">Биполярные транзисторы. Устройство и принцип действия. Режимы работы. Схемы включения: ОБ, ОЭ, ОК. Статические характеристики. Динамический режим и усилительные свойства. </w:t>
            </w:r>
            <w:r w:rsidRPr="00997D13">
              <w:rPr>
                <w:rFonts w:ascii="Times New Roman" w:hAnsi="Times New Roman"/>
                <w:sz w:val="24"/>
                <w:szCs w:val="24"/>
                <w:lang w:val="en-US"/>
              </w:rPr>
              <w:t>h</w:t>
            </w:r>
            <w:r w:rsidRPr="00997D13">
              <w:rPr>
                <w:rFonts w:ascii="Times New Roman" w:hAnsi="Times New Roman"/>
                <w:sz w:val="24"/>
                <w:szCs w:val="24"/>
              </w:rPr>
              <w:t xml:space="preserve">- параметры. Полевые транзисторы с управляющим </w:t>
            </w:r>
            <w:r w:rsidRPr="00997D13">
              <w:rPr>
                <w:rFonts w:ascii="Times New Roman" w:hAnsi="Times New Roman"/>
                <w:sz w:val="24"/>
                <w:szCs w:val="24"/>
                <w:lang w:val="en-US"/>
              </w:rPr>
              <w:t>p</w:t>
            </w:r>
            <w:r w:rsidRPr="00997D13">
              <w:rPr>
                <w:rFonts w:ascii="Times New Roman" w:hAnsi="Times New Roman"/>
                <w:sz w:val="24"/>
                <w:szCs w:val="24"/>
              </w:rPr>
              <w:t>-</w:t>
            </w:r>
            <w:r w:rsidRPr="00997D13">
              <w:rPr>
                <w:rFonts w:ascii="Times New Roman" w:hAnsi="Times New Roman"/>
                <w:sz w:val="24"/>
                <w:szCs w:val="24"/>
                <w:lang w:val="en-US"/>
              </w:rPr>
              <w:t>n</w:t>
            </w:r>
            <w:r>
              <w:rPr>
                <w:rFonts w:ascii="Times New Roman" w:hAnsi="Times New Roman"/>
                <w:sz w:val="24"/>
                <w:szCs w:val="24"/>
              </w:rPr>
              <w:t xml:space="preserve"> переходом. </w:t>
            </w:r>
          </w:p>
        </w:tc>
        <w:tc>
          <w:tcPr>
            <w:tcW w:w="0" w:type="auto"/>
            <w:vMerge/>
            <w:vAlign w:val="center"/>
          </w:tcPr>
          <w:p w:rsidR="00C92566" w:rsidRPr="00997D13" w:rsidRDefault="00C92566" w:rsidP="00BA1C1D">
            <w:pPr>
              <w:rPr>
                <w:rFonts w:ascii="Times New Roman" w:hAnsi="Times New Roman"/>
                <w:b/>
                <w:bCs/>
                <w:sz w:val="24"/>
                <w:szCs w:val="24"/>
              </w:rPr>
            </w:pPr>
          </w:p>
        </w:tc>
        <w:tc>
          <w:tcPr>
            <w:tcW w:w="0" w:type="auto"/>
            <w:vMerge/>
            <w:vAlign w:val="center"/>
          </w:tcPr>
          <w:p w:rsidR="00C92566" w:rsidRPr="00997D13" w:rsidRDefault="00C92566" w:rsidP="00BA1C1D">
            <w:pPr>
              <w:rPr>
                <w:rFonts w:ascii="Times New Roman" w:hAnsi="Times New Roman"/>
                <w:sz w:val="24"/>
                <w:szCs w:val="24"/>
              </w:rPr>
            </w:pPr>
          </w:p>
        </w:tc>
      </w:tr>
      <w:tr w:rsidR="00C92566" w:rsidRPr="00997D13" w:rsidTr="00BA1C1D">
        <w:trPr>
          <w:trHeight w:val="570"/>
        </w:trPr>
        <w:tc>
          <w:tcPr>
            <w:tcW w:w="0" w:type="auto"/>
            <w:vMerge/>
            <w:vAlign w:val="center"/>
          </w:tcPr>
          <w:p w:rsidR="00C92566" w:rsidRPr="00997D13" w:rsidRDefault="00C92566" w:rsidP="00BA1C1D">
            <w:pPr>
              <w:rPr>
                <w:rFonts w:ascii="Times New Roman" w:hAnsi="Times New Roman"/>
                <w:bCs/>
                <w:sz w:val="24"/>
                <w:szCs w:val="24"/>
              </w:rPr>
            </w:pPr>
          </w:p>
        </w:tc>
        <w:tc>
          <w:tcPr>
            <w:tcW w:w="2949" w:type="pct"/>
          </w:tcPr>
          <w:p w:rsidR="00C92566" w:rsidRPr="00997D13" w:rsidRDefault="00C92566" w:rsidP="00BA1C1D">
            <w:pPr>
              <w:rPr>
                <w:rFonts w:ascii="Times New Roman" w:hAnsi="Times New Roman"/>
                <w:b/>
                <w:bCs/>
                <w:sz w:val="24"/>
                <w:szCs w:val="24"/>
              </w:rPr>
            </w:pPr>
            <w:r w:rsidRPr="00997D13">
              <w:rPr>
                <w:rFonts w:ascii="Times New Roman" w:hAnsi="Times New Roman"/>
                <w:sz w:val="24"/>
                <w:szCs w:val="24"/>
              </w:rPr>
              <w:t>5.Полевые транзисторы с изолированным затвором (МДП- транзисторы). Устройство, принцип действия, характеристики, параметры. Маркировка</w:t>
            </w:r>
          </w:p>
        </w:tc>
        <w:tc>
          <w:tcPr>
            <w:tcW w:w="0" w:type="auto"/>
            <w:vMerge/>
            <w:vAlign w:val="center"/>
          </w:tcPr>
          <w:p w:rsidR="00C92566" w:rsidRPr="00997D13" w:rsidRDefault="00C92566" w:rsidP="00BA1C1D">
            <w:pPr>
              <w:rPr>
                <w:rFonts w:ascii="Times New Roman" w:hAnsi="Times New Roman"/>
                <w:b/>
                <w:bCs/>
                <w:sz w:val="24"/>
                <w:szCs w:val="24"/>
              </w:rPr>
            </w:pPr>
          </w:p>
        </w:tc>
        <w:tc>
          <w:tcPr>
            <w:tcW w:w="0" w:type="auto"/>
            <w:vMerge/>
            <w:vAlign w:val="center"/>
          </w:tcPr>
          <w:p w:rsidR="00C92566" w:rsidRPr="00997D13" w:rsidRDefault="00C92566" w:rsidP="00BA1C1D">
            <w:pPr>
              <w:rPr>
                <w:rFonts w:ascii="Times New Roman" w:hAnsi="Times New Roman"/>
                <w:sz w:val="24"/>
                <w:szCs w:val="24"/>
              </w:rPr>
            </w:pPr>
          </w:p>
        </w:tc>
      </w:tr>
      <w:tr w:rsidR="00C92566" w:rsidRPr="00997D13" w:rsidTr="00BA1C1D">
        <w:trPr>
          <w:trHeight w:val="20"/>
        </w:trPr>
        <w:tc>
          <w:tcPr>
            <w:tcW w:w="0" w:type="auto"/>
            <w:vMerge/>
            <w:vAlign w:val="center"/>
          </w:tcPr>
          <w:p w:rsidR="00C92566" w:rsidRPr="00997D13" w:rsidRDefault="00C92566" w:rsidP="00BA1C1D">
            <w:pPr>
              <w:rPr>
                <w:rFonts w:ascii="Times New Roman" w:hAnsi="Times New Roman"/>
                <w:bCs/>
                <w:sz w:val="24"/>
                <w:szCs w:val="24"/>
              </w:rPr>
            </w:pPr>
          </w:p>
        </w:tc>
        <w:tc>
          <w:tcPr>
            <w:tcW w:w="2949" w:type="pct"/>
          </w:tcPr>
          <w:p w:rsidR="00C92566" w:rsidRPr="00997D13" w:rsidRDefault="00C92566" w:rsidP="00BA1C1D">
            <w:pPr>
              <w:rPr>
                <w:rFonts w:ascii="Times New Roman" w:hAnsi="Times New Roman"/>
                <w:b/>
                <w:bCs/>
                <w:sz w:val="24"/>
                <w:szCs w:val="24"/>
              </w:rPr>
            </w:pPr>
            <w:r w:rsidRPr="00997D13">
              <w:rPr>
                <w:rFonts w:ascii="Times New Roman" w:hAnsi="Times New Roman"/>
                <w:b/>
                <w:bCs/>
                <w:sz w:val="24"/>
                <w:szCs w:val="24"/>
              </w:rPr>
              <w:t xml:space="preserve">6. </w:t>
            </w:r>
            <w:r w:rsidRPr="00997D13">
              <w:rPr>
                <w:rFonts w:ascii="Times New Roman" w:hAnsi="Times New Roman"/>
                <w:bCs/>
                <w:sz w:val="24"/>
                <w:szCs w:val="24"/>
              </w:rPr>
              <w:t xml:space="preserve">Тиристоры. </w:t>
            </w:r>
            <w:r w:rsidRPr="00997D13">
              <w:rPr>
                <w:rFonts w:ascii="Times New Roman" w:hAnsi="Times New Roman"/>
                <w:sz w:val="24"/>
                <w:szCs w:val="24"/>
              </w:rPr>
              <w:t>Устройство, принцип действия диодного и триодного тиристоров. Вольтамперные характеристики, параметры. Условные графические обозначения, маркировка тиристоров. Применение тиристоров.</w:t>
            </w:r>
          </w:p>
        </w:tc>
        <w:tc>
          <w:tcPr>
            <w:tcW w:w="0" w:type="auto"/>
            <w:vMerge/>
            <w:vAlign w:val="center"/>
          </w:tcPr>
          <w:p w:rsidR="00C92566" w:rsidRPr="00997D13" w:rsidRDefault="00C92566" w:rsidP="00BA1C1D">
            <w:pPr>
              <w:rPr>
                <w:rFonts w:ascii="Times New Roman" w:hAnsi="Times New Roman"/>
                <w:b/>
                <w:bCs/>
                <w:sz w:val="24"/>
                <w:szCs w:val="24"/>
              </w:rPr>
            </w:pPr>
          </w:p>
        </w:tc>
        <w:tc>
          <w:tcPr>
            <w:tcW w:w="0" w:type="auto"/>
            <w:vMerge/>
            <w:vAlign w:val="center"/>
          </w:tcPr>
          <w:p w:rsidR="00C92566" w:rsidRPr="00997D13" w:rsidRDefault="00C92566" w:rsidP="00BA1C1D">
            <w:pPr>
              <w:rPr>
                <w:rFonts w:ascii="Times New Roman" w:hAnsi="Times New Roman"/>
                <w:sz w:val="24"/>
                <w:szCs w:val="24"/>
              </w:rPr>
            </w:pPr>
          </w:p>
        </w:tc>
      </w:tr>
      <w:tr w:rsidR="00C92566" w:rsidRPr="00997D13" w:rsidTr="00BA1C1D">
        <w:trPr>
          <w:trHeight w:val="20"/>
        </w:trPr>
        <w:tc>
          <w:tcPr>
            <w:tcW w:w="0" w:type="auto"/>
            <w:vMerge/>
            <w:vAlign w:val="center"/>
          </w:tcPr>
          <w:p w:rsidR="00C92566" w:rsidRPr="00997D13" w:rsidRDefault="00C92566" w:rsidP="00BA1C1D">
            <w:pPr>
              <w:rPr>
                <w:rFonts w:ascii="Times New Roman" w:hAnsi="Times New Roman"/>
                <w:bCs/>
                <w:sz w:val="24"/>
                <w:szCs w:val="24"/>
              </w:rPr>
            </w:pPr>
          </w:p>
        </w:tc>
        <w:tc>
          <w:tcPr>
            <w:tcW w:w="2949" w:type="pct"/>
          </w:tcPr>
          <w:p w:rsidR="00C92566" w:rsidRPr="00997D13" w:rsidRDefault="00C92566" w:rsidP="00BA1C1D">
            <w:pPr>
              <w:rPr>
                <w:rFonts w:ascii="Times New Roman" w:hAnsi="Times New Roman"/>
                <w:b/>
                <w:bCs/>
                <w:sz w:val="24"/>
                <w:szCs w:val="24"/>
              </w:rPr>
            </w:pPr>
            <w:r w:rsidRPr="00997D13">
              <w:rPr>
                <w:rFonts w:ascii="Times New Roman" w:hAnsi="Times New Roman"/>
                <w:b/>
                <w:bCs/>
                <w:sz w:val="24"/>
                <w:szCs w:val="24"/>
              </w:rPr>
              <w:t xml:space="preserve">7. </w:t>
            </w:r>
            <w:r w:rsidRPr="00997D13">
              <w:rPr>
                <w:rFonts w:ascii="Times New Roman" w:hAnsi="Times New Roman"/>
                <w:bCs/>
                <w:sz w:val="24"/>
                <w:szCs w:val="24"/>
              </w:rPr>
              <w:t xml:space="preserve">Интегральные микросхемы (ИМС).  </w:t>
            </w:r>
            <w:r w:rsidRPr="00997D13">
              <w:rPr>
                <w:rFonts w:ascii="Times New Roman" w:hAnsi="Times New Roman"/>
                <w:sz w:val="24"/>
                <w:szCs w:val="24"/>
              </w:rPr>
              <w:t>Общие сведения о микроэлектронике. Интегральные микросхемы. Классификация ИМС по технологии изготовления, по функциональному назначению, по степени интеграции.  Основные параметры ИМС, система обозначений. Гибридные ИМС. Пассивные и активные элементы гибридных ИМС. Полупроводниковые ИМС. Компоненты полупроводниковых ИМС. Совмещенные интегральные микросхемы. Большие интегральные микросхемы (БИС).</w:t>
            </w:r>
          </w:p>
        </w:tc>
        <w:tc>
          <w:tcPr>
            <w:tcW w:w="0" w:type="auto"/>
            <w:vMerge/>
            <w:vAlign w:val="center"/>
          </w:tcPr>
          <w:p w:rsidR="00C92566" w:rsidRPr="007B2A9D" w:rsidRDefault="00C92566" w:rsidP="00BA1C1D">
            <w:pPr>
              <w:rPr>
                <w:rFonts w:ascii="Times New Roman" w:hAnsi="Times New Roman"/>
                <w:b/>
                <w:bCs/>
                <w:sz w:val="24"/>
                <w:szCs w:val="24"/>
              </w:rPr>
            </w:pPr>
          </w:p>
        </w:tc>
        <w:tc>
          <w:tcPr>
            <w:tcW w:w="0" w:type="auto"/>
            <w:vMerge/>
            <w:vAlign w:val="center"/>
          </w:tcPr>
          <w:p w:rsidR="00C92566" w:rsidRPr="00997D13" w:rsidRDefault="00C92566" w:rsidP="00BA1C1D">
            <w:pPr>
              <w:rPr>
                <w:rFonts w:ascii="Times New Roman" w:hAnsi="Times New Roman"/>
                <w:sz w:val="24"/>
                <w:szCs w:val="24"/>
              </w:rPr>
            </w:pPr>
          </w:p>
        </w:tc>
      </w:tr>
      <w:tr w:rsidR="00C92566" w:rsidRPr="00997D13" w:rsidTr="00BA1C1D">
        <w:trPr>
          <w:trHeight w:val="20"/>
        </w:trPr>
        <w:tc>
          <w:tcPr>
            <w:tcW w:w="0" w:type="auto"/>
            <w:vMerge/>
            <w:vAlign w:val="center"/>
          </w:tcPr>
          <w:p w:rsidR="00C92566" w:rsidRPr="00997D13" w:rsidRDefault="00C92566" w:rsidP="00BA1C1D">
            <w:pPr>
              <w:rPr>
                <w:rFonts w:ascii="Times New Roman" w:hAnsi="Times New Roman"/>
                <w:bCs/>
                <w:sz w:val="24"/>
                <w:szCs w:val="24"/>
              </w:rPr>
            </w:pPr>
          </w:p>
        </w:tc>
        <w:tc>
          <w:tcPr>
            <w:tcW w:w="2949" w:type="pct"/>
          </w:tcPr>
          <w:p w:rsidR="00C92566" w:rsidRPr="00997D13" w:rsidRDefault="00C92566" w:rsidP="00BA1C1D">
            <w:pPr>
              <w:rPr>
                <w:rFonts w:ascii="Times New Roman" w:hAnsi="Times New Roman"/>
                <w:b/>
                <w:bCs/>
                <w:sz w:val="24"/>
                <w:szCs w:val="24"/>
              </w:rPr>
            </w:pPr>
            <w:r w:rsidRPr="00997D13">
              <w:rPr>
                <w:rFonts w:ascii="Times New Roman" w:hAnsi="Times New Roman"/>
                <w:b/>
                <w:bCs/>
                <w:sz w:val="24"/>
                <w:szCs w:val="24"/>
              </w:rPr>
              <w:t xml:space="preserve">8.  </w:t>
            </w:r>
            <w:r w:rsidRPr="00997D13">
              <w:rPr>
                <w:rFonts w:ascii="Times New Roman" w:hAnsi="Times New Roman"/>
                <w:bCs/>
                <w:sz w:val="24"/>
                <w:szCs w:val="24"/>
              </w:rPr>
              <w:t xml:space="preserve">Оптоэлектронные приборы и устройства отображения информации. </w:t>
            </w:r>
            <w:r w:rsidRPr="00997D13">
              <w:rPr>
                <w:rFonts w:ascii="Times New Roman" w:hAnsi="Times New Roman"/>
                <w:sz w:val="24"/>
                <w:szCs w:val="24"/>
              </w:rPr>
              <w:lastRenderedPageBreak/>
              <w:t>Оптоэлектронные приборы, основные понятия. Типы оптронов, принцип действия. Условные обозначения. Устройства отображения информации. Классификация. УОИ на ЭЛТ. Буквенно-цифровые индикаторы: полупроводниковые, жидкокристаллические, газоразрядные.</w:t>
            </w:r>
          </w:p>
        </w:tc>
        <w:tc>
          <w:tcPr>
            <w:tcW w:w="0" w:type="auto"/>
            <w:vMerge/>
            <w:vAlign w:val="center"/>
          </w:tcPr>
          <w:p w:rsidR="00C92566" w:rsidRPr="00997D13" w:rsidRDefault="00C92566" w:rsidP="00BA1C1D">
            <w:pPr>
              <w:rPr>
                <w:rFonts w:ascii="Times New Roman" w:hAnsi="Times New Roman"/>
                <w:b/>
                <w:bCs/>
                <w:sz w:val="24"/>
                <w:szCs w:val="24"/>
              </w:rPr>
            </w:pPr>
          </w:p>
        </w:tc>
        <w:tc>
          <w:tcPr>
            <w:tcW w:w="0" w:type="auto"/>
            <w:vMerge/>
            <w:vAlign w:val="center"/>
          </w:tcPr>
          <w:p w:rsidR="00C92566" w:rsidRPr="00997D13" w:rsidRDefault="00C92566" w:rsidP="00BA1C1D">
            <w:pPr>
              <w:rPr>
                <w:rFonts w:ascii="Times New Roman" w:hAnsi="Times New Roman"/>
                <w:sz w:val="24"/>
                <w:szCs w:val="24"/>
              </w:rPr>
            </w:pPr>
          </w:p>
        </w:tc>
      </w:tr>
      <w:tr w:rsidR="00C92566" w:rsidRPr="00997D13" w:rsidTr="00BA1C1D">
        <w:trPr>
          <w:trHeight w:val="20"/>
        </w:trPr>
        <w:tc>
          <w:tcPr>
            <w:tcW w:w="0" w:type="auto"/>
            <w:vMerge/>
            <w:vAlign w:val="center"/>
          </w:tcPr>
          <w:p w:rsidR="00C92566" w:rsidRPr="00997D13" w:rsidRDefault="00C92566" w:rsidP="00BA1C1D">
            <w:pPr>
              <w:rPr>
                <w:rFonts w:ascii="Times New Roman" w:hAnsi="Times New Roman"/>
                <w:bCs/>
                <w:sz w:val="24"/>
                <w:szCs w:val="24"/>
              </w:rPr>
            </w:pPr>
          </w:p>
        </w:tc>
        <w:tc>
          <w:tcPr>
            <w:tcW w:w="2949" w:type="pct"/>
          </w:tcPr>
          <w:p w:rsidR="00C92566" w:rsidRPr="00997D13" w:rsidRDefault="00C92566" w:rsidP="00BA1C1D">
            <w:pPr>
              <w:rPr>
                <w:rFonts w:ascii="Times New Roman" w:hAnsi="Times New Roman"/>
                <w:b/>
                <w:sz w:val="24"/>
                <w:szCs w:val="24"/>
              </w:rPr>
            </w:pPr>
            <w:r w:rsidRPr="00997D13">
              <w:rPr>
                <w:rFonts w:ascii="Times New Roman" w:hAnsi="Times New Roman"/>
                <w:b/>
                <w:bCs/>
                <w:sz w:val="24"/>
                <w:szCs w:val="24"/>
              </w:rPr>
              <w:t>В том числе практических и лабораторных занятий</w:t>
            </w:r>
          </w:p>
        </w:tc>
        <w:tc>
          <w:tcPr>
            <w:tcW w:w="584" w:type="pct"/>
            <w:vAlign w:val="center"/>
          </w:tcPr>
          <w:p w:rsidR="00C92566" w:rsidRPr="00997D13" w:rsidRDefault="00C92566" w:rsidP="00BA1C1D">
            <w:pPr>
              <w:jc w:val="center"/>
              <w:rPr>
                <w:rFonts w:ascii="Times New Roman" w:hAnsi="Times New Roman"/>
                <w:b/>
                <w:bCs/>
                <w:sz w:val="24"/>
                <w:szCs w:val="24"/>
              </w:rPr>
            </w:pPr>
            <w:r w:rsidRPr="00997D13">
              <w:rPr>
                <w:rFonts w:ascii="Times New Roman" w:hAnsi="Times New Roman"/>
                <w:b/>
                <w:bCs/>
                <w:sz w:val="24"/>
                <w:szCs w:val="24"/>
              </w:rPr>
              <w:t>4</w:t>
            </w:r>
          </w:p>
        </w:tc>
        <w:tc>
          <w:tcPr>
            <w:tcW w:w="0" w:type="auto"/>
            <w:vMerge/>
            <w:vAlign w:val="center"/>
          </w:tcPr>
          <w:p w:rsidR="00C92566" w:rsidRPr="00997D13" w:rsidRDefault="00C92566" w:rsidP="00BA1C1D">
            <w:pPr>
              <w:rPr>
                <w:rFonts w:ascii="Times New Roman" w:hAnsi="Times New Roman"/>
                <w:sz w:val="24"/>
                <w:szCs w:val="24"/>
              </w:rPr>
            </w:pPr>
          </w:p>
        </w:tc>
      </w:tr>
      <w:tr w:rsidR="00C92566" w:rsidRPr="00997D13" w:rsidTr="00BA1C1D">
        <w:trPr>
          <w:trHeight w:val="20"/>
        </w:trPr>
        <w:tc>
          <w:tcPr>
            <w:tcW w:w="0" w:type="auto"/>
            <w:vMerge/>
            <w:vAlign w:val="center"/>
          </w:tcPr>
          <w:p w:rsidR="00C92566" w:rsidRPr="00997D13" w:rsidRDefault="00C92566" w:rsidP="00BA1C1D">
            <w:pPr>
              <w:rPr>
                <w:rFonts w:ascii="Times New Roman" w:hAnsi="Times New Roman"/>
                <w:bCs/>
                <w:sz w:val="24"/>
                <w:szCs w:val="24"/>
              </w:rPr>
            </w:pPr>
          </w:p>
        </w:tc>
        <w:tc>
          <w:tcPr>
            <w:tcW w:w="2949" w:type="pct"/>
          </w:tcPr>
          <w:p w:rsidR="00C92566" w:rsidRPr="00997D13" w:rsidRDefault="00C92566" w:rsidP="00BA1C1D">
            <w:pPr>
              <w:rPr>
                <w:rFonts w:ascii="Times New Roman" w:hAnsi="Times New Roman"/>
                <w:b/>
                <w:sz w:val="24"/>
                <w:szCs w:val="24"/>
              </w:rPr>
            </w:pPr>
            <w:r w:rsidRPr="00997D13">
              <w:rPr>
                <w:rFonts w:ascii="Times New Roman" w:hAnsi="Times New Roman"/>
                <w:b/>
                <w:sz w:val="24"/>
                <w:szCs w:val="24"/>
              </w:rPr>
              <w:t xml:space="preserve">1. Лабораторное занятие 4. </w:t>
            </w:r>
            <w:r w:rsidRPr="00997D13">
              <w:rPr>
                <w:rFonts w:ascii="Times New Roman" w:hAnsi="Times New Roman"/>
                <w:sz w:val="24"/>
                <w:szCs w:val="24"/>
              </w:rPr>
              <w:t>Исследование выпрямительного диода.</w:t>
            </w:r>
          </w:p>
        </w:tc>
        <w:tc>
          <w:tcPr>
            <w:tcW w:w="584" w:type="pct"/>
            <w:vAlign w:val="center"/>
          </w:tcPr>
          <w:p w:rsidR="00C92566" w:rsidRPr="00997D13" w:rsidRDefault="00C92566" w:rsidP="00BA1C1D">
            <w:pPr>
              <w:jc w:val="center"/>
              <w:rPr>
                <w:rFonts w:ascii="Times New Roman" w:hAnsi="Times New Roman"/>
                <w:bCs/>
                <w:sz w:val="24"/>
                <w:szCs w:val="24"/>
              </w:rPr>
            </w:pPr>
            <w:r w:rsidRPr="00997D13">
              <w:rPr>
                <w:rFonts w:ascii="Times New Roman" w:hAnsi="Times New Roman"/>
                <w:bCs/>
                <w:sz w:val="24"/>
                <w:szCs w:val="24"/>
              </w:rPr>
              <w:t>2</w:t>
            </w:r>
          </w:p>
        </w:tc>
        <w:tc>
          <w:tcPr>
            <w:tcW w:w="0" w:type="auto"/>
            <w:vMerge/>
            <w:vAlign w:val="center"/>
          </w:tcPr>
          <w:p w:rsidR="00C92566" w:rsidRPr="00997D13" w:rsidRDefault="00C92566" w:rsidP="00BA1C1D">
            <w:pPr>
              <w:rPr>
                <w:rFonts w:ascii="Times New Roman" w:hAnsi="Times New Roman"/>
                <w:sz w:val="24"/>
                <w:szCs w:val="24"/>
              </w:rPr>
            </w:pPr>
          </w:p>
        </w:tc>
      </w:tr>
      <w:tr w:rsidR="00C92566" w:rsidRPr="00997D13" w:rsidTr="00BA1C1D">
        <w:trPr>
          <w:trHeight w:val="20"/>
        </w:trPr>
        <w:tc>
          <w:tcPr>
            <w:tcW w:w="0" w:type="auto"/>
            <w:vMerge/>
            <w:vAlign w:val="center"/>
          </w:tcPr>
          <w:p w:rsidR="00C92566" w:rsidRPr="00997D13" w:rsidRDefault="00C92566" w:rsidP="00BA1C1D">
            <w:pPr>
              <w:rPr>
                <w:rFonts w:ascii="Times New Roman" w:hAnsi="Times New Roman"/>
                <w:bCs/>
                <w:sz w:val="24"/>
                <w:szCs w:val="24"/>
              </w:rPr>
            </w:pPr>
          </w:p>
        </w:tc>
        <w:tc>
          <w:tcPr>
            <w:tcW w:w="2949" w:type="pct"/>
          </w:tcPr>
          <w:p w:rsidR="00C92566" w:rsidRPr="00997D13" w:rsidRDefault="00C92566" w:rsidP="00BA1C1D">
            <w:pPr>
              <w:rPr>
                <w:rFonts w:ascii="Times New Roman" w:hAnsi="Times New Roman"/>
                <w:b/>
                <w:sz w:val="24"/>
                <w:szCs w:val="24"/>
              </w:rPr>
            </w:pPr>
            <w:r w:rsidRPr="00997D13">
              <w:rPr>
                <w:rFonts w:ascii="Times New Roman" w:hAnsi="Times New Roman"/>
                <w:b/>
                <w:sz w:val="24"/>
                <w:szCs w:val="24"/>
              </w:rPr>
              <w:t xml:space="preserve">2. Лабораторное занятие 5. </w:t>
            </w:r>
            <w:r w:rsidRPr="00997D13">
              <w:rPr>
                <w:rFonts w:ascii="Times New Roman" w:hAnsi="Times New Roman"/>
                <w:sz w:val="24"/>
                <w:szCs w:val="24"/>
              </w:rPr>
              <w:t>Исследование биполярного транзистора.</w:t>
            </w:r>
          </w:p>
        </w:tc>
        <w:tc>
          <w:tcPr>
            <w:tcW w:w="584" w:type="pct"/>
            <w:vAlign w:val="center"/>
          </w:tcPr>
          <w:p w:rsidR="00C92566" w:rsidRPr="00997D13" w:rsidRDefault="00C92566" w:rsidP="00BA1C1D">
            <w:pPr>
              <w:jc w:val="center"/>
              <w:rPr>
                <w:rFonts w:ascii="Times New Roman" w:hAnsi="Times New Roman"/>
                <w:bCs/>
                <w:sz w:val="24"/>
                <w:szCs w:val="24"/>
              </w:rPr>
            </w:pPr>
            <w:r w:rsidRPr="00997D13">
              <w:rPr>
                <w:rFonts w:ascii="Times New Roman" w:hAnsi="Times New Roman"/>
                <w:bCs/>
                <w:sz w:val="24"/>
                <w:szCs w:val="24"/>
              </w:rPr>
              <w:t>2</w:t>
            </w:r>
          </w:p>
        </w:tc>
        <w:tc>
          <w:tcPr>
            <w:tcW w:w="0" w:type="auto"/>
            <w:vMerge/>
            <w:vAlign w:val="center"/>
          </w:tcPr>
          <w:p w:rsidR="00C92566" w:rsidRPr="00997D13" w:rsidRDefault="00C92566" w:rsidP="00BA1C1D">
            <w:pPr>
              <w:rPr>
                <w:rFonts w:ascii="Times New Roman" w:hAnsi="Times New Roman"/>
                <w:sz w:val="24"/>
                <w:szCs w:val="24"/>
              </w:rPr>
            </w:pPr>
          </w:p>
        </w:tc>
      </w:tr>
      <w:tr w:rsidR="00C92566" w:rsidRPr="00997D13" w:rsidTr="00BA1C1D">
        <w:trPr>
          <w:trHeight w:val="20"/>
        </w:trPr>
        <w:tc>
          <w:tcPr>
            <w:tcW w:w="0" w:type="auto"/>
            <w:vMerge/>
            <w:vAlign w:val="center"/>
          </w:tcPr>
          <w:p w:rsidR="00C92566" w:rsidRPr="00997D13" w:rsidRDefault="00C92566" w:rsidP="00BA1C1D">
            <w:pPr>
              <w:rPr>
                <w:rFonts w:ascii="Times New Roman" w:hAnsi="Times New Roman"/>
                <w:bCs/>
                <w:sz w:val="24"/>
                <w:szCs w:val="24"/>
              </w:rPr>
            </w:pPr>
          </w:p>
        </w:tc>
        <w:tc>
          <w:tcPr>
            <w:tcW w:w="2949" w:type="pct"/>
          </w:tcPr>
          <w:p w:rsidR="00C92566" w:rsidRPr="00997D13" w:rsidRDefault="00C92566" w:rsidP="00BA1C1D">
            <w:pPr>
              <w:rPr>
                <w:rFonts w:ascii="Times New Roman" w:hAnsi="Times New Roman"/>
                <w:b/>
                <w:bCs/>
                <w:sz w:val="24"/>
                <w:szCs w:val="24"/>
              </w:rPr>
            </w:pPr>
            <w:r w:rsidRPr="00997D13">
              <w:rPr>
                <w:rFonts w:ascii="Times New Roman" w:hAnsi="Times New Roman"/>
                <w:b/>
                <w:bCs/>
                <w:sz w:val="24"/>
                <w:szCs w:val="24"/>
              </w:rPr>
              <w:t xml:space="preserve">Самостоятельная работа обучающихся </w:t>
            </w:r>
          </w:p>
        </w:tc>
        <w:tc>
          <w:tcPr>
            <w:tcW w:w="584" w:type="pct"/>
            <w:vAlign w:val="center"/>
          </w:tcPr>
          <w:p w:rsidR="00C92566" w:rsidRPr="00997D13" w:rsidRDefault="00C92566" w:rsidP="00BA1C1D">
            <w:pPr>
              <w:jc w:val="center"/>
              <w:rPr>
                <w:rFonts w:ascii="Times New Roman" w:hAnsi="Times New Roman"/>
                <w:b/>
                <w:bCs/>
                <w:sz w:val="24"/>
                <w:szCs w:val="24"/>
              </w:rPr>
            </w:pPr>
            <w:r w:rsidRPr="00997D13">
              <w:rPr>
                <w:rFonts w:ascii="Times New Roman" w:hAnsi="Times New Roman"/>
                <w:b/>
                <w:bCs/>
                <w:sz w:val="24"/>
                <w:szCs w:val="24"/>
              </w:rPr>
              <w:t>-</w:t>
            </w:r>
          </w:p>
        </w:tc>
        <w:tc>
          <w:tcPr>
            <w:tcW w:w="0" w:type="auto"/>
            <w:vMerge/>
            <w:vAlign w:val="center"/>
          </w:tcPr>
          <w:p w:rsidR="00C92566" w:rsidRPr="00997D13" w:rsidRDefault="00C92566" w:rsidP="00BA1C1D">
            <w:pPr>
              <w:rPr>
                <w:rFonts w:ascii="Times New Roman" w:hAnsi="Times New Roman"/>
                <w:sz w:val="24"/>
                <w:szCs w:val="24"/>
              </w:rPr>
            </w:pPr>
          </w:p>
        </w:tc>
      </w:tr>
      <w:tr w:rsidR="00C92566" w:rsidRPr="00997D13" w:rsidTr="00BA1C1D">
        <w:trPr>
          <w:trHeight w:val="20"/>
        </w:trPr>
        <w:tc>
          <w:tcPr>
            <w:tcW w:w="817" w:type="pct"/>
            <w:vMerge w:val="restart"/>
          </w:tcPr>
          <w:p w:rsidR="00C92566" w:rsidRPr="00997D13" w:rsidRDefault="00C92566" w:rsidP="00BA1C1D">
            <w:pPr>
              <w:rPr>
                <w:rFonts w:ascii="Times New Roman" w:hAnsi="Times New Roman"/>
                <w:b/>
                <w:bCs/>
                <w:sz w:val="24"/>
                <w:szCs w:val="24"/>
              </w:rPr>
            </w:pPr>
            <w:r w:rsidRPr="00997D13">
              <w:rPr>
                <w:rFonts w:ascii="Times New Roman" w:hAnsi="Times New Roman"/>
                <w:b/>
                <w:bCs/>
                <w:sz w:val="24"/>
                <w:szCs w:val="24"/>
              </w:rPr>
              <w:t xml:space="preserve">Тема 3.2. </w:t>
            </w:r>
          </w:p>
          <w:p w:rsidR="00C92566" w:rsidRPr="00997D13" w:rsidRDefault="00C92566" w:rsidP="00BA1C1D">
            <w:pPr>
              <w:rPr>
                <w:rFonts w:ascii="Times New Roman" w:hAnsi="Times New Roman"/>
                <w:bCs/>
                <w:sz w:val="24"/>
                <w:szCs w:val="24"/>
              </w:rPr>
            </w:pPr>
            <w:r w:rsidRPr="00997D13">
              <w:rPr>
                <w:rFonts w:ascii="Times New Roman" w:hAnsi="Times New Roman"/>
                <w:bCs/>
                <w:sz w:val="24"/>
                <w:szCs w:val="24"/>
              </w:rPr>
              <w:t>Источники питания</w:t>
            </w:r>
          </w:p>
        </w:tc>
        <w:tc>
          <w:tcPr>
            <w:tcW w:w="2949" w:type="pct"/>
          </w:tcPr>
          <w:p w:rsidR="00C92566" w:rsidRPr="00997D13" w:rsidRDefault="00C92566" w:rsidP="00BA1C1D">
            <w:pPr>
              <w:rPr>
                <w:rFonts w:ascii="Times New Roman" w:hAnsi="Times New Roman"/>
                <w:b/>
                <w:bCs/>
                <w:sz w:val="24"/>
                <w:szCs w:val="24"/>
              </w:rPr>
            </w:pPr>
            <w:r w:rsidRPr="00997D13">
              <w:rPr>
                <w:rFonts w:ascii="Times New Roman" w:hAnsi="Times New Roman"/>
                <w:b/>
                <w:bCs/>
                <w:sz w:val="24"/>
                <w:szCs w:val="24"/>
              </w:rPr>
              <w:t xml:space="preserve">Содержание учебного материала </w:t>
            </w:r>
          </w:p>
        </w:tc>
        <w:tc>
          <w:tcPr>
            <w:tcW w:w="584" w:type="pct"/>
            <w:vAlign w:val="center"/>
          </w:tcPr>
          <w:p w:rsidR="00C92566" w:rsidRPr="00997D13" w:rsidRDefault="00C92566" w:rsidP="00BA1C1D">
            <w:pPr>
              <w:jc w:val="center"/>
              <w:rPr>
                <w:rFonts w:ascii="Times New Roman" w:hAnsi="Times New Roman"/>
                <w:b/>
                <w:sz w:val="24"/>
                <w:szCs w:val="24"/>
              </w:rPr>
            </w:pPr>
            <w:r w:rsidRPr="00997D13">
              <w:rPr>
                <w:rFonts w:ascii="Times New Roman" w:hAnsi="Times New Roman"/>
                <w:b/>
                <w:sz w:val="24"/>
                <w:szCs w:val="24"/>
              </w:rPr>
              <w:t>8</w:t>
            </w:r>
          </w:p>
        </w:tc>
        <w:tc>
          <w:tcPr>
            <w:tcW w:w="650" w:type="pct"/>
            <w:vMerge w:val="restart"/>
          </w:tcPr>
          <w:p w:rsidR="00C92566" w:rsidRPr="00997D13" w:rsidRDefault="00C92566" w:rsidP="00BA1C1D">
            <w:pPr>
              <w:rPr>
                <w:rFonts w:ascii="Times New Roman" w:hAnsi="Times New Roman"/>
                <w:sz w:val="24"/>
                <w:szCs w:val="24"/>
              </w:rPr>
            </w:pPr>
            <w:r>
              <w:rPr>
                <w:rFonts w:ascii="Times New Roman" w:hAnsi="Times New Roman"/>
                <w:sz w:val="24"/>
                <w:szCs w:val="24"/>
              </w:rPr>
              <w:t>ОК 1, ОК 2, ОК</w:t>
            </w:r>
            <w:r w:rsidRPr="00997D13">
              <w:rPr>
                <w:rFonts w:ascii="Times New Roman" w:hAnsi="Times New Roman"/>
                <w:sz w:val="24"/>
                <w:szCs w:val="24"/>
              </w:rPr>
              <w:t>5,</w:t>
            </w:r>
          </w:p>
          <w:p w:rsidR="00C92566" w:rsidRPr="00997D13" w:rsidRDefault="00C92566" w:rsidP="00BA1C1D">
            <w:pPr>
              <w:rPr>
                <w:rFonts w:ascii="Times New Roman" w:hAnsi="Times New Roman"/>
                <w:sz w:val="24"/>
                <w:szCs w:val="24"/>
              </w:rPr>
            </w:pPr>
            <w:r w:rsidRPr="00997D13">
              <w:rPr>
                <w:rFonts w:ascii="Times New Roman" w:hAnsi="Times New Roman"/>
                <w:sz w:val="24"/>
                <w:szCs w:val="24"/>
              </w:rPr>
              <w:t xml:space="preserve"> ОК 9, ПК 1.1, ПК 1.2, ПК 1.3 ,ПК 3.1, ПК 3.2 </w:t>
            </w:r>
          </w:p>
          <w:p w:rsidR="00C92566" w:rsidRPr="00997D13" w:rsidRDefault="00C92566" w:rsidP="00BA1C1D">
            <w:pPr>
              <w:rPr>
                <w:rFonts w:ascii="Times New Roman" w:hAnsi="Times New Roman"/>
                <w:sz w:val="24"/>
                <w:szCs w:val="24"/>
              </w:rPr>
            </w:pPr>
            <w:r w:rsidRPr="00997D13">
              <w:rPr>
                <w:rFonts w:ascii="Times New Roman" w:hAnsi="Times New Roman"/>
                <w:sz w:val="24"/>
                <w:szCs w:val="24"/>
              </w:rPr>
              <w:t>ПК4.1, ПК 4.2, ПК 4.</w:t>
            </w:r>
            <w:r>
              <w:rPr>
                <w:rFonts w:ascii="Times New Roman" w:hAnsi="Times New Roman"/>
                <w:sz w:val="24"/>
                <w:szCs w:val="24"/>
              </w:rPr>
              <w:t>3</w:t>
            </w:r>
          </w:p>
        </w:tc>
      </w:tr>
      <w:tr w:rsidR="00C92566" w:rsidRPr="00997D13" w:rsidTr="00BA1C1D">
        <w:trPr>
          <w:trHeight w:val="20"/>
        </w:trPr>
        <w:tc>
          <w:tcPr>
            <w:tcW w:w="0" w:type="auto"/>
            <w:vMerge/>
            <w:vAlign w:val="center"/>
          </w:tcPr>
          <w:p w:rsidR="00C92566" w:rsidRPr="00997D13" w:rsidRDefault="00C92566" w:rsidP="00BA1C1D">
            <w:pPr>
              <w:rPr>
                <w:rFonts w:ascii="Times New Roman" w:hAnsi="Times New Roman"/>
                <w:bCs/>
                <w:sz w:val="24"/>
                <w:szCs w:val="24"/>
              </w:rPr>
            </w:pPr>
          </w:p>
        </w:tc>
        <w:tc>
          <w:tcPr>
            <w:tcW w:w="2949" w:type="pct"/>
          </w:tcPr>
          <w:p w:rsidR="00C92566" w:rsidRPr="00997D13" w:rsidRDefault="00C92566" w:rsidP="00BA1C1D">
            <w:pPr>
              <w:rPr>
                <w:rFonts w:ascii="Times New Roman" w:hAnsi="Times New Roman"/>
                <w:b/>
                <w:bCs/>
                <w:sz w:val="24"/>
                <w:szCs w:val="24"/>
              </w:rPr>
            </w:pPr>
            <w:r w:rsidRPr="00997D13">
              <w:rPr>
                <w:rFonts w:ascii="Times New Roman" w:hAnsi="Times New Roman"/>
                <w:b/>
                <w:bCs/>
                <w:sz w:val="24"/>
                <w:szCs w:val="24"/>
              </w:rPr>
              <w:t xml:space="preserve">1. </w:t>
            </w:r>
            <w:r w:rsidRPr="00997D13">
              <w:rPr>
                <w:rFonts w:ascii="Times New Roman" w:hAnsi="Times New Roman"/>
                <w:bCs/>
                <w:sz w:val="24"/>
                <w:szCs w:val="24"/>
              </w:rPr>
              <w:t xml:space="preserve">Классификация источников питания. Неуправляемые выпрямители. </w:t>
            </w:r>
            <w:r w:rsidRPr="00997D13">
              <w:rPr>
                <w:rFonts w:ascii="Times New Roman" w:hAnsi="Times New Roman"/>
                <w:sz w:val="24"/>
                <w:szCs w:val="24"/>
              </w:rPr>
              <w:t>Классификация выпрямителей. Принцип действия однофазных выпрямителей, временные диаграммы токов и напряжений. Мостовая схема выпрямления. Внешняя характеристика выпрямителя. Трехфазные схемы выпрямления. Принцип работы, графики.</w:t>
            </w:r>
          </w:p>
        </w:tc>
        <w:tc>
          <w:tcPr>
            <w:tcW w:w="584" w:type="pct"/>
            <w:vMerge w:val="restart"/>
            <w:vAlign w:val="center"/>
          </w:tcPr>
          <w:p w:rsidR="00C92566" w:rsidRPr="00997D13" w:rsidRDefault="00C92566" w:rsidP="00BA1C1D">
            <w:pPr>
              <w:jc w:val="center"/>
              <w:rPr>
                <w:rFonts w:ascii="Times New Roman" w:hAnsi="Times New Roman"/>
                <w:b/>
                <w:bCs/>
                <w:sz w:val="24"/>
                <w:szCs w:val="24"/>
              </w:rPr>
            </w:pPr>
            <w:r w:rsidRPr="00997D13">
              <w:rPr>
                <w:rFonts w:ascii="Times New Roman" w:hAnsi="Times New Roman"/>
                <w:b/>
                <w:bCs/>
                <w:sz w:val="24"/>
                <w:szCs w:val="24"/>
              </w:rPr>
              <w:t>8</w:t>
            </w:r>
          </w:p>
        </w:tc>
        <w:tc>
          <w:tcPr>
            <w:tcW w:w="0" w:type="auto"/>
            <w:vMerge/>
            <w:vAlign w:val="center"/>
          </w:tcPr>
          <w:p w:rsidR="00C92566" w:rsidRPr="00997D13" w:rsidRDefault="00C92566" w:rsidP="00BA1C1D">
            <w:pPr>
              <w:rPr>
                <w:rFonts w:ascii="Times New Roman" w:hAnsi="Times New Roman"/>
                <w:sz w:val="24"/>
                <w:szCs w:val="24"/>
              </w:rPr>
            </w:pPr>
          </w:p>
        </w:tc>
      </w:tr>
      <w:tr w:rsidR="00C92566" w:rsidRPr="00997D13" w:rsidTr="00BA1C1D">
        <w:trPr>
          <w:trHeight w:val="20"/>
        </w:trPr>
        <w:tc>
          <w:tcPr>
            <w:tcW w:w="0" w:type="auto"/>
            <w:vMerge/>
            <w:vAlign w:val="center"/>
          </w:tcPr>
          <w:p w:rsidR="00C92566" w:rsidRPr="00997D13" w:rsidRDefault="00C92566" w:rsidP="00BA1C1D">
            <w:pPr>
              <w:rPr>
                <w:rFonts w:ascii="Times New Roman" w:hAnsi="Times New Roman"/>
                <w:bCs/>
                <w:sz w:val="24"/>
                <w:szCs w:val="24"/>
              </w:rPr>
            </w:pPr>
          </w:p>
        </w:tc>
        <w:tc>
          <w:tcPr>
            <w:tcW w:w="2949" w:type="pct"/>
          </w:tcPr>
          <w:p w:rsidR="00C92566" w:rsidRPr="00997D13" w:rsidRDefault="00C92566" w:rsidP="00BA1C1D">
            <w:pPr>
              <w:rPr>
                <w:rFonts w:ascii="Times New Roman" w:hAnsi="Times New Roman"/>
                <w:sz w:val="24"/>
                <w:szCs w:val="24"/>
              </w:rPr>
            </w:pPr>
            <w:r w:rsidRPr="00997D13">
              <w:rPr>
                <w:rFonts w:ascii="Times New Roman" w:hAnsi="Times New Roman"/>
                <w:b/>
                <w:bCs/>
                <w:sz w:val="24"/>
                <w:szCs w:val="24"/>
              </w:rPr>
              <w:t xml:space="preserve">2. </w:t>
            </w:r>
            <w:r w:rsidRPr="00997D13">
              <w:rPr>
                <w:rFonts w:ascii="Times New Roman" w:hAnsi="Times New Roman"/>
                <w:sz w:val="24"/>
                <w:szCs w:val="24"/>
              </w:rPr>
              <w:t xml:space="preserve">Сглаживающие фильтры.  Назначение, типы сглаживающих фильтров. Коэффициент сглаживания. Индуктивные, емкостные, </w:t>
            </w:r>
            <w:r w:rsidRPr="00997D13">
              <w:rPr>
                <w:rFonts w:ascii="Times New Roman" w:hAnsi="Times New Roman"/>
                <w:sz w:val="24"/>
                <w:szCs w:val="24"/>
                <w:lang w:val="en-US"/>
              </w:rPr>
              <w:t>LC</w:t>
            </w:r>
            <w:r w:rsidRPr="00997D13">
              <w:rPr>
                <w:rFonts w:ascii="Times New Roman" w:hAnsi="Times New Roman"/>
                <w:sz w:val="24"/>
                <w:szCs w:val="24"/>
              </w:rPr>
              <w:t xml:space="preserve">, </w:t>
            </w:r>
            <w:r w:rsidRPr="00997D13">
              <w:rPr>
                <w:rFonts w:ascii="Times New Roman" w:hAnsi="Times New Roman"/>
                <w:sz w:val="24"/>
                <w:szCs w:val="24"/>
                <w:lang w:val="en-US"/>
              </w:rPr>
              <w:t>RC</w:t>
            </w:r>
            <w:r w:rsidRPr="00997D13">
              <w:rPr>
                <w:rFonts w:ascii="Times New Roman" w:hAnsi="Times New Roman"/>
                <w:sz w:val="24"/>
                <w:szCs w:val="24"/>
              </w:rPr>
              <w:t>- фильтры. Электронные фильтры. Схемы, принцип работы.</w:t>
            </w:r>
          </w:p>
        </w:tc>
        <w:tc>
          <w:tcPr>
            <w:tcW w:w="0" w:type="auto"/>
            <w:vMerge/>
            <w:vAlign w:val="center"/>
          </w:tcPr>
          <w:p w:rsidR="00C92566" w:rsidRPr="00997D13" w:rsidRDefault="00C92566" w:rsidP="00BA1C1D">
            <w:pPr>
              <w:rPr>
                <w:rFonts w:ascii="Times New Roman" w:hAnsi="Times New Roman"/>
                <w:b/>
                <w:bCs/>
                <w:sz w:val="24"/>
                <w:szCs w:val="24"/>
              </w:rPr>
            </w:pPr>
          </w:p>
        </w:tc>
        <w:tc>
          <w:tcPr>
            <w:tcW w:w="0" w:type="auto"/>
            <w:vMerge/>
            <w:vAlign w:val="center"/>
          </w:tcPr>
          <w:p w:rsidR="00C92566" w:rsidRPr="00997D13" w:rsidRDefault="00C92566" w:rsidP="00BA1C1D">
            <w:pPr>
              <w:rPr>
                <w:rFonts w:ascii="Times New Roman" w:hAnsi="Times New Roman"/>
                <w:sz w:val="24"/>
                <w:szCs w:val="24"/>
              </w:rPr>
            </w:pPr>
          </w:p>
        </w:tc>
      </w:tr>
      <w:tr w:rsidR="00C92566" w:rsidRPr="00997D13" w:rsidTr="00BA1C1D">
        <w:trPr>
          <w:trHeight w:val="20"/>
        </w:trPr>
        <w:tc>
          <w:tcPr>
            <w:tcW w:w="0" w:type="auto"/>
            <w:vMerge/>
            <w:vAlign w:val="center"/>
          </w:tcPr>
          <w:p w:rsidR="00C92566" w:rsidRPr="00997D13" w:rsidRDefault="00C92566" w:rsidP="00BA1C1D">
            <w:pPr>
              <w:rPr>
                <w:rFonts w:ascii="Times New Roman" w:hAnsi="Times New Roman"/>
                <w:bCs/>
                <w:sz w:val="24"/>
                <w:szCs w:val="24"/>
              </w:rPr>
            </w:pPr>
          </w:p>
        </w:tc>
        <w:tc>
          <w:tcPr>
            <w:tcW w:w="2949" w:type="pct"/>
          </w:tcPr>
          <w:p w:rsidR="00C92566" w:rsidRPr="00997D13" w:rsidRDefault="00C92566" w:rsidP="00BA1C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997D13">
              <w:rPr>
                <w:rFonts w:ascii="Times New Roman" w:hAnsi="Times New Roman"/>
                <w:b/>
                <w:bCs/>
                <w:sz w:val="24"/>
                <w:szCs w:val="24"/>
              </w:rPr>
              <w:t xml:space="preserve">3. </w:t>
            </w:r>
            <w:r w:rsidRPr="00997D13">
              <w:rPr>
                <w:rFonts w:ascii="Times New Roman" w:hAnsi="Times New Roman"/>
                <w:bCs/>
                <w:sz w:val="24"/>
                <w:szCs w:val="24"/>
              </w:rPr>
              <w:t xml:space="preserve">Управляемые выпрямители. </w:t>
            </w:r>
            <w:r w:rsidRPr="00997D13">
              <w:rPr>
                <w:rFonts w:ascii="Times New Roman" w:hAnsi="Times New Roman"/>
                <w:sz w:val="24"/>
                <w:szCs w:val="24"/>
              </w:rPr>
              <w:t>Классификация, принцип действия управляемых выпрямителей на примере однофазной схемы на тиристоре. Временные диаграммы. Особенности трехфазных управляемых выпрямителей.</w:t>
            </w:r>
          </w:p>
        </w:tc>
        <w:tc>
          <w:tcPr>
            <w:tcW w:w="0" w:type="auto"/>
            <w:vMerge/>
            <w:vAlign w:val="center"/>
          </w:tcPr>
          <w:p w:rsidR="00C92566" w:rsidRPr="00997D13" w:rsidRDefault="00C92566" w:rsidP="00BA1C1D">
            <w:pPr>
              <w:rPr>
                <w:rFonts w:ascii="Times New Roman" w:hAnsi="Times New Roman"/>
                <w:b/>
                <w:bCs/>
                <w:sz w:val="24"/>
                <w:szCs w:val="24"/>
              </w:rPr>
            </w:pPr>
          </w:p>
        </w:tc>
        <w:tc>
          <w:tcPr>
            <w:tcW w:w="0" w:type="auto"/>
            <w:vMerge/>
            <w:vAlign w:val="center"/>
          </w:tcPr>
          <w:p w:rsidR="00C92566" w:rsidRPr="00997D13" w:rsidRDefault="00C92566" w:rsidP="00BA1C1D">
            <w:pPr>
              <w:rPr>
                <w:rFonts w:ascii="Times New Roman" w:hAnsi="Times New Roman"/>
                <w:sz w:val="24"/>
                <w:szCs w:val="24"/>
              </w:rPr>
            </w:pPr>
          </w:p>
        </w:tc>
      </w:tr>
      <w:tr w:rsidR="00C92566" w:rsidRPr="00997D13" w:rsidTr="00BA1C1D">
        <w:trPr>
          <w:trHeight w:val="20"/>
        </w:trPr>
        <w:tc>
          <w:tcPr>
            <w:tcW w:w="0" w:type="auto"/>
            <w:vMerge/>
            <w:vAlign w:val="center"/>
          </w:tcPr>
          <w:p w:rsidR="00C92566" w:rsidRPr="00997D13" w:rsidRDefault="00C92566" w:rsidP="00BA1C1D">
            <w:pPr>
              <w:rPr>
                <w:rFonts w:ascii="Times New Roman" w:hAnsi="Times New Roman"/>
                <w:bCs/>
                <w:sz w:val="24"/>
                <w:szCs w:val="24"/>
              </w:rPr>
            </w:pPr>
          </w:p>
        </w:tc>
        <w:tc>
          <w:tcPr>
            <w:tcW w:w="2949" w:type="pct"/>
          </w:tcPr>
          <w:p w:rsidR="00C92566" w:rsidRPr="00997D13" w:rsidRDefault="00C92566" w:rsidP="00BA1C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997D13">
              <w:rPr>
                <w:rFonts w:ascii="Times New Roman" w:hAnsi="Times New Roman"/>
                <w:b/>
                <w:bCs/>
                <w:sz w:val="24"/>
                <w:szCs w:val="24"/>
              </w:rPr>
              <w:t xml:space="preserve">4. </w:t>
            </w:r>
            <w:r w:rsidRPr="00997D13">
              <w:rPr>
                <w:rFonts w:ascii="Times New Roman" w:hAnsi="Times New Roman"/>
                <w:bCs/>
                <w:sz w:val="24"/>
                <w:szCs w:val="24"/>
              </w:rPr>
              <w:t xml:space="preserve">Стабилизаторы напряжения и тока.  </w:t>
            </w:r>
            <w:r w:rsidRPr="00997D13">
              <w:rPr>
                <w:rFonts w:ascii="Times New Roman" w:hAnsi="Times New Roman"/>
                <w:sz w:val="24"/>
                <w:szCs w:val="24"/>
              </w:rPr>
              <w:t>Классификация стабилизаторов. Принцип действия параметрических стабилизаторов. Компенсационные стабилизаторы напряжения и тока. Импульсные стабилизаторы. Принцип действия. Параметры.</w:t>
            </w:r>
          </w:p>
        </w:tc>
        <w:tc>
          <w:tcPr>
            <w:tcW w:w="0" w:type="auto"/>
            <w:vMerge/>
            <w:vAlign w:val="center"/>
          </w:tcPr>
          <w:p w:rsidR="00C92566" w:rsidRPr="00997D13" w:rsidRDefault="00C92566" w:rsidP="00BA1C1D">
            <w:pPr>
              <w:rPr>
                <w:rFonts w:ascii="Times New Roman" w:hAnsi="Times New Roman"/>
                <w:b/>
                <w:bCs/>
                <w:sz w:val="24"/>
                <w:szCs w:val="24"/>
              </w:rPr>
            </w:pPr>
          </w:p>
        </w:tc>
        <w:tc>
          <w:tcPr>
            <w:tcW w:w="0" w:type="auto"/>
            <w:vMerge/>
            <w:vAlign w:val="center"/>
          </w:tcPr>
          <w:p w:rsidR="00C92566" w:rsidRPr="00997D13" w:rsidRDefault="00C92566" w:rsidP="00BA1C1D">
            <w:pPr>
              <w:rPr>
                <w:rFonts w:ascii="Times New Roman" w:hAnsi="Times New Roman"/>
                <w:sz w:val="24"/>
                <w:szCs w:val="24"/>
              </w:rPr>
            </w:pPr>
          </w:p>
        </w:tc>
      </w:tr>
      <w:tr w:rsidR="00C92566" w:rsidRPr="00997D13" w:rsidTr="00BA1C1D">
        <w:trPr>
          <w:trHeight w:val="20"/>
        </w:trPr>
        <w:tc>
          <w:tcPr>
            <w:tcW w:w="0" w:type="auto"/>
            <w:vMerge/>
            <w:vAlign w:val="center"/>
          </w:tcPr>
          <w:p w:rsidR="00C92566" w:rsidRPr="00997D13" w:rsidRDefault="00C92566" w:rsidP="00BA1C1D">
            <w:pPr>
              <w:rPr>
                <w:rFonts w:ascii="Times New Roman" w:hAnsi="Times New Roman"/>
                <w:bCs/>
                <w:sz w:val="24"/>
                <w:szCs w:val="24"/>
              </w:rPr>
            </w:pPr>
          </w:p>
        </w:tc>
        <w:tc>
          <w:tcPr>
            <w:tcW w:w="2949" w:type="pct"/>
          </w:tcPr>
          <w:p w:rsidR="00C92566" w:rsidRPr="00997D13" w:rsidRDefault="00C92566" w:rsidP="00BA1C1D">
            <w:pPr>
              <w:rPr>
                <w:rFonts w:ascii="Times New Roman" w:hAnsi="Times New Roman"/>
                <w:b/>
                <w:bCs/>
                <w:sz w:val="24"/>
                <w:szCs w:val="24"/>
              </w:rPr>
            </w:pPr>
            <w:r w:rsidRPr="00997D13">
              <w:rPr>
                <w:rFonts w:ascii="Times New Roman" w:hAnsi="Times New Roman"/>
                <w:b/>
                <w:bCs/>
                <w:sz w:val="24"/>
                <w:szCs w:val="24"/>
              </w:rPr>
              <w:t xml:space="preserve">Самостоятельная работа обучающихся </w:t>
            </w:r>
          </w:p>
        </w:tc>
        <w:tc>
          <w:tcPr>
            <w:tcW w:w="584" w:type="pct"/>
            <w:vAlign w:val="center"/>
          </w:tcPr>
          <w:p w:rsidR="00C92566" w:rsidRPr="00997D13" w:rsidRDefault="00C92566" w:rsidP="00BA1C1D">
            <w:pPr>
              <w:jc w:val="center"/>
              <w:rPr>
                <w:rFonts w:ascii="Times New Roman" w:hAnsi="Times New Roman"/>
                <w:b/>
                <w:bCs/>
                <w:sz w:val="24"/>
                <w:szCs w:val="24"/>
              </w:rPr>
            </w:pPr>
            <w:r w:rsidRPr="00997D13">
              <w:rPr>
                <w:rFonts w:ascii="Times New Roman" w:hAnsi="Times New Roman"/>
                <w:b/>
                <w:bCs/>
                <w:sz w:val="24"/>
                <w:szCs w:val="24"/>
              </w:rPr>
              <w:t>-</w:t>
            </w:r>
          </w:p>
        </w:tc>
        <w:tc>
          <w:tcPr>
            <w:tcW w:w="0" w:type="auto"/>
            <w:vMerge/>
            <w:vAlign w:val="center"/>
          </w:tcPr>
          <w:p w:rsidR="00C92566" w:rsidRPr="00997D13" w:rsidRDefault="00C92566" w:rsidP="00BA1C1D">
            <w:pPr>
              <w:rPr>
                <w:rFonts w:ascii="Times New Roman" w:hAnsi="Times New Roman"/>
                <w:sz w:val="24"/>
                <w:szCs w:val="24"/>
              </w:rPr>
            </w:pPr>
          </w:p>
        </w:tc>
      </w:tr>
      <w:tr w:rsidR="00C92566" w:rsidRPr="00997D13" w:rsidTr="00BA1C1D">
        <w:trPr>
          <w:trHeight w:val="20"/>
        </w:trPr>
        <w:tc>
          <w:tcPr>
            <w:tcW w:w="817" w:type="pct"/>
            <w:vMerge w:val="restart"/>
          </w:tcPr>
          <w:p w:rsidR="00C92566" w:rsidRPr="00997D13" w:rsidRDefault="00C92566" w:rsidP="00BA1C1D">
            <w:pPr>
              <w:rPr>
                <w:rFonts w:ascii="Times New Roman" w:hAnsi="Times New Roman"/>
                <w:b/>
                <w:bCs/>
                <w:sz w:val="24"/>
                <w:szCs w:val="24"/>
              </w:rPr>
            </w:pPr>
            <w:r w:rsidRPr="00997D13">
              <w:rPr>
                <w:rFonts w:ascii="Times New Roman" w:hAnsi="Times New Roman"/>
                <w:b/>
                <w:bCs/>
                <w:sz w:val="24"/>
                <w:szCs w:val="24"/>
              </w:rPr>
              <w:t xml:space="preserve">Тема 3.3. </w:t>
            </w:r>
          </w:p>
          <w:p w:rsidR="00C92566" w:rsidRPr="00997D13" w:rsidRDefault="00C92566" w:rsidP="00BA1C1D">
            <w:pPr>
              <w:rPr>
                <w:rFonts w:ascii="Times New Roman" w:hAnsi="Times New Roman"/>
                <w:bCs/>
                <w:sz w:val="24"/>
                <w:szCs w:val="24"/>
              </w:rPr>
            </w:pPr>
            <w:r w:rsidRPr="00997D13">
              <w:rPr>
                <w:rFonts w:ascii="Times New Roman" w:hAnsi="Times New Roman"/>
                <w:bCs/>
                <w:sz w:val="24"/>
                <w:szCs w:val="24"/>
              </w:rPr>
              <w:t>Усилители и генераторы</w:t>
            </w:r>
          </w:p>
        </w:tc>
        <w:tc>
          <w:tcPr>
            <w:tcW w:w="2949" w:type="pct"/>
          </w:tcPr>
          <w:p w:rsidR="00C92566" w:rsidRPr="00997D13" w:rsidRDefault="00C92566" w:rsidP="00BA1C1D">
            <w:pPr>
              <w:rPr>
                <w:rFonts w:ascii="Times New Roman" w:hAnsi="Times New Roman"/>
                <w:b/>
                <w:bCs/>
                <w:sz w:val="24"/>
                <w:szCs w:val="24"/>
              </w:rPr>
            </w:pPr>
            <w:r w:rsidRPr="00997D13">
              <w:rPr>
                <w:rFonts w:ascii="Times New Roman" w:hAnsi="Times New Roman"/>
                <w:b/>
                <w:bCs/>
                <w:sz w:val="24"/>
                <w:szCs w:val="24"/>
              </w:rPr>
              <w:t xml:space="preserve">Содержание учебного материала </w:t>
            </w:r>
          </w:p>
        </w:tc>
        <w:tc>
          <w:tcPr>
            <w:tcW w:w="584" w:type="pct"/>
            <w:vAlign w:val="center"/>
          </w:tcPr>
          <w:p w:rsidR="00C92566" w:rsidRPr="00997D13" w:rsidRDefault="00C92566" w:rsidP="00BA1C1D">
            <w:pPr>
              <w:jc w:val="center"/>
              <w:rPr>
                <w:rFonts w:ascii="Times New Roman" w:hAnsi="Times New Roman"/>
                <w:b/>
                <w:sz w:val="24"/>
                <w:szCs w:val="24"/>
              </w:rPr>
            </w:pPr>
            <w:r w:rsidRPr="00997D13">
              <w:rPr>
                <w:rFonts w:ascii="Times New Roman" w:hAnsi="Times New Roman"/>
                <w:b/>
                <w:sz w:val="24"/>
                <w:szCs w:val="24"/>
              </w:rPr>
              <w:t>4</w:t>
            </w:r>
          </w:p>
        </w:tc>
        <w:tc>
          <w:tcPr>
            <w:tcW w:w="650" w:type="pct"/>
            <w:vMerge w:val="restart"/>
          </w:tcPr>
          <w:p w:rsidR="00C92566" w:rsidRPr="00997D13" w:rsidRDefault="00C92566" w:rsidP="00BA1C1D">
            <w:pPr>
              <w:rPr>
                <w:rFonts w:ascii="Times New Roman" w:hAnsi="Times New Roman"/>
                <w:sz w:val="24"/>
                <w:szCs w:val="24"/>
              </w:rPr>
            </w:pPr>
            <w:r>
              <w:rPr>
                <w:rFonts w:ascii="Times New Roman" w:hAnsi="Times New Roman"/>
                <w:sz w:val="24"/>
                <w:szCs w:val="24"/>
              </w:rPr>
              <w:t>ОК 1, ОК 2, ОК</w:t>
            </w:r>
            <w:r w:rsidRPr="00997D13">
              <w:rPr>
                <w:rFonts w:ascii="Times New Roman" w:hAnsi="Times New Roman"/>
                <w:sz w:val="24"/>
                <w:szCs w:val="24"/>
              </w:rPr>
              <w:t>5,</w:t>
            </w:r>
          </w:p>
          <w:p w:rsidR="00C92566" w:rsidRPr="00997D13" w:rsidRDefault="00C92566" w:rsidP="00BA1C1D">
            <w:pPr>
              <w:rPr>
                <w:rFonts w:ascii="Times New Roman" w:hAnsi="Times New Roman"/>
                <w:sz w:val="24"/>
                <w:szCs w:val="24"/>
              </w:rPr>
            </w:pPr>
            <w:r w:rsidRPr="00997D13">
              <w:rPr>
                <w:rFonts w:ascii="Times New Roman" w:hAnsi="Times New Roman"/>
                <w:sz w:val="24"/>
                <w:szCs w:val="24"/>
              </w:rPr>
              <w:t xml:space="preserve"> ОК 9, ПК 1.1, ПК 1.2, ПК 1.3 ,ПК 3.1, ПК 3.2 </w:t>
            </w:r>
          </w:p>
          <w:p w:rsidR="00C92566" w:rsidRPr="00997D13" w:rsidRDefault="00C92566" w:rsidP="00BA1C1D">
            <w:pPr>
              <w:rPr>
                <w:rFonts w:ascii="Times New Roman" w:hAnsi="Times New Roman"/>
                <w:sz w:val="24"/>
                <w:szCs w:val="24"/>
              </w:rPr>
            </w:pPr>
            <w:r w:rsidRPr="00997D13">
              <w:rPr>
                <w:rFonts w:ascii="Times New Roman" w:hAnsi="Times New Roman"/>
                <w:sz w:val="24"/>
                <w:szCs w:val="24"/>
              </w:rPr>
              <w:t>ПК4.1, ПК 4.2, ПК 4.</w:t>
            </w:r>
            <w:r>
              <w:rPr>
                <w:rFonts w:ascii="Times New Roman" w:hAnsi="Times New Roman"/>
                <w:sz w:val="24"/>
                <w:szCs w:val="24"/>
              </w:rPr>
              <w:t>3</w:t>
            </w:r>
          </w:p>
        </w:tc>
      </w:tr>
      <w:tr w:rsidR="00C92566" w:rsidRPr="00997D13" w:rsidTr="00BA1C1D">
        <w:trPr>
          <w:trHeight w:val="951"/>
        </w:trPr>
        <w:tc>
          <w:tcPr>
            <w:tcW w:w="0" w:type="auto"/>
            <w:vMerge/>
            <w:vAlign w:val="center"/>
          </w:tcPr>
          <w:p w:rsidR="00C92566" w:rsidRPr="00997D13" w:rsidRDefault="00C92566" w:rsidP="00BA1C1D">
            <w:pPr>
              <w:rPr>
                <w:rFonts w:ascii="Times New Roman" w:hAnsi="Times New Roman"/>
                <w:bCs/>
                <w:sz w:val="24"/>
                <w:szCs w:val="24"/>
              </w:rPr>
            </w:pPr>
          </w:p>
        </w:tc>
        <w:tc>
          <w:tcPr>
            <w:tcW w:w="2949" w:type="pct"/>
          </w:tcPr>
          <w:p w:rsidR="00C92566" w:rsidRPr="00997D13" w:rsidRDefault="00C92566" w:rsidP="00BA1C1D">
            <w:pPr>
              <w:rPr>
                <w:rFonts w:ascii="Times New Roman" w:hAnsi="Times New Roman"/>
                <w:sz w:val="24"/>
                <w:szCs w:val="24"/>
              </w:rPr>
            </w:pPr>
            <w:r w:rsidRPr="00997D13">
              <w:rPr>
                <w:rFonts w:ascii="Times New Roman" w:hAnsi="Times New Roman"/>
                <w:b/>
                <w:bCs/>
                <w:sz w:val="24"/>
                <w:szCs w:val="24"/>
              </w:rPr>
              <w:t xml:space="preserve">1. </w:t>
            </w:r>
            <w:r w:rsidRPr="00997D13">
              <w:rPr>
                <w:rFonts w:ascii="Times New Roman" w:hAnsi="Times New Roman"/>
                <w:bCs/>
                <w:sz w:val="24"/>
                <w:szCs w:val="24"/>
              </w:rPr>
              <w:t xml:space="preserve">Усилители.  </w:t>
            </w:r>
            <w:r w:rsidRPr="00997D13">
              <w:rPr>
                <w:rFonts w:ascii="Times New Roman" w:hAnsi="Times New Roman"/>
                <w:sz w:val="24"/>
                <w:szCs w:val="24"/>
              </w:rPr>
              <w:t xml:space="preserve">Назначение, классификация. Параметры и характеристики усилителей. Обратная связь в усилителях. Режимы работы усилительного элемента. Питание усилителей. Стабилизация режима работы усилительного каскада по постоянному току.  </w:t>
            </w:r>
          </w:p>
          <w:p w:rsidR="00C92566" w:rsidRPr="00997D13" w:rsidRDefault="00C92566" w:rsidP="00BA1C1D">
            <w:pPr>
              <w:rPr>
                <w:rFonts w:ascii="Times New Roman" w:hAnsi="Times New Roman"/>
                <w:sz w:val="24"/>
                <w:szCs w:val="24"/>
              </w:rPr>
            </w:pPr>
            <w:r w:rsidRPr="00997D13">
              <w:rPr>
                <w:rFonts w:ascii="Times New Roman" w:hAnsi="Times New Roman"/>
                <w:sz w:val="24"/>
                <w:szCs w:val="24"/>
              </w:rPr>
              <w:t xml:space="preserve">Усилители низкой частоты (УНЧ). Усилители постоянного тока (УПТ). </w:t>
            </w:r>
          </w:p>
        </w:tc>
        <w:tc>
          <w:tcPr>
            <w:tcW w:w="584" w:type="pct"/>
            <w:vMerge w:val="restart"/>
            <w:vAlign w:val="center"/>
          </w:tcPr>
          <w:p w:rsidR="00C92566" w:rsidRPr="00997D13" w:rsidRDefault="00C92566" w:rsidP="00BA1C1D">
            <w:pPr>
              <w:jc w:val="center"/>
              <w:rPr>
                <w:rFonts w:ascii="Times New Roman" w:hAnsi="Times New Roman"/>
                <w:b/>
                <w:bCs/>
                <w:sz w:val="24"/>
                <w:szCs w:val="24"/>
              </w:rPr>
            </w:pPr>
            <w:r w:rsidRPr="00997D13">
              <w:rPr>
                <w:rFonts w:ascii="Times New Roman" w:hAnsi="Times New Roman"/>
                <w:b/>
                <w:bCs/>
                <w:sz w:val="24"/>
                <w:szCs w:val="24"/>
              </w:rPr>
              <w:t>4</w:t>
            </w:r>
          </w:p>
        </w:tc>
        <w:tc>
          <w:tcPr>
            <w:tcW w:w="0" w:type="auto"/>
            <w:vMerge/>
            <w:vAlign w:val="center"/>
          </w:tcPr>
          <w:p w:rsidR="00C92566" w:rsidRPr="00997D13" w:rsidRDefault="00C92566" w:rsidP="00BA1C1D">
            <w:pPr>
              <w:rPr>
                <w:rFonts w:ascii="Times New Roman" w:hAnsi="Times New Roman"/>
                <w:sz w:val="24"/>
                <w:szCs w:val="24"/>
              </w:rPr>
            </w:pPr>
          </w:p>
        </w:tc>
      </w:tr>
      <w:tr w:rsidR="00C92566" w:rsidRPr="00997D13" w:rsidTr="00BA1C1D">
        <w:trPr>
          <w:trHeight w:val="20"/>
        </w:trPr>
        <w:tc>
          <w:tcPr>
            <w:tcW w:w="0" w:type="auto"/>
            <w:vMerge/>
            <w:vAlign w:val="center"/>
          </w:tcPr>
          <w:p w:rsidR="00C92566" w:rsidRPr="00997D13" w:rsidRDefault="00C92566" w:rsidP="00BA1C1D">
            <w:pPr>
              <w:rPr>
                <w:rFonts w:ascii="Times New Roman" w:hAnsi="Times New Roman"/>
                <w:bCs/>
                <w:sz w:val="24"/>
                <w:szCs w:val="24"/>
              </w:rPr>
            </w:pPr>
          </w:p>
        </w:tc>
        <w:tc>
          <w:tcPr>
            <w:tcW w:w="2949" w:type="pct"/>
          </w:tcPr>
          <w:p w:rsidR="00C92566" w:rsidRPr="00997D13" w:rsidRDefault="00C92566" w:rsidP="00BA1C1D">
            <w:pPr>
              <w:rPr>
                <w:rFonts w:ascii="Times New Roman" w:hAnsi="Times New Roman"/>
                <w:sz w:val="24"/>
                <w:szCs w:val="24"/>
              </w:rPr>
            </w:pPr>
            <w:r w:rsidRPr="00997D13">
              <w:rPr>
                <w:rFonts w:ascii="Times New Roman" w:hAnsi="Times New Roman"/>
                <w:b/>
                <w:bCs/>
                <w:sz w:val="24"/>
                <w:szCs w:val="24"/>
              </w:rPr>
              <w:t xml:space="preserve">2. </w:t>
            </w:r>
            <w:r w:rsidRPr="00997D13">
              <w:rPr>
                <w:rFonts w:ascii="Times New Roman" w:hAnsi="Times New Roman"/>
                <w:sz w:val="24"/>
                <w:szCs w:val="24"/>
              </w:rPr>
              <w:t xml:space="preserve">Генераторы гармонических колебаний. Назначение и классификация генераторов гармонических (синусоидальных) колебаний. Структурная схема автогенератора. Условия самовозбуждения. Режимы работы генераторов. </w:t>
            </w:r>
          </w:p>
        </w:tc>
        <w:tc>
          <w:tcPr>
            <w:tcW w:w="0" w:type="auto"/>
            <w:vMerge/>
            <w:vAlign w:val="center"/>
          </w:tcPr>
          <w:p w:rsidR="00C92566" w:rsidRPr="00997D13" w:rsidRDefault="00C92566" w:rsidP="00BA1C1D">
            <w:pPr>
              <w:rPr>
                <w:rFonts w:ascii="Times New Roman" w:hAnsi="Times New Roman"/>
                <w:b/>
                <w:bCs/>
                <w:sz w:val="24"/>
                <w:szCs w:val="24"/>
                <w:lang w:val="en-US"/>
              </w:rPr>
            </w:pPr>
          </w:p>
        </w:tc>
        <w:tc>
          <w:tcPr>
            <w:tcW w:w="0" w:type="auto"/>
            <w:vMerge/>
            <w:vAlign w:val="center"/>
          </w:tcPr>
          <w:p w:rsidR="00C92566" w:rsidRPr="00997D13" w:rsidRDefault="00C92566" w:rsidP="00BA1C1D">
            <w:pPr>
              <w:rPr>
                <w:rFonts w:ascii="Times New Roman" w:hAnsi="Times New Roman"/>
                <w:sz w:val="24"/>
                <w:szCs w:val="24"/>
              </w:rPr>
            </w:pPr>
          </w:p>
        </w:tc>
      </w:tr>
      <w:tr w:rsidR="00C92566" w:rsidRPr="00997D13" w:rsidTr="00BA1C1D">
        <w:trPr>
          <w:trHeight w:val="20"/>
        </w:trPr>
        <w:tc>
          <w:tcPr>
            <w:tcW w:w="0" w:type="auto"/>
            <w:vMerge/>
            <w:vAlign w:val="center"/>
          </w:tcPr>
          <w:p w:rsidR="00C92566" w:rsidRPr="00997D13" w:rsidRDefault="00C92566" w:rsidP="00BA1C1D">
            <w:pPr>
              <w:rPr>
                <w:rFonts w:ascii="Times New Roman" w:hAnsi="Times New Roman"/>
                <w:bCs/>
                <w:sz w:val="24"/>
                <w:szCs w:val="24"/>
              </w:rPr>
            </w:pPr>
          </w:p>
        </w:tc>
        <w:tc>
          <w:tcPr>
            <w:tcW w:w="2949" w:type="pct"/>
          </w:tcPr>
          <w:p w:rsidR="00C92566" w:rsidRPr="00997D13" w:rsidRDefault="00C92566" w:rsidP="00BA1C1D">
            <w:pPr>
              <w:rPr>
                <w:rFonts w:ascii="Times New Roman" w:hAnsi="Times New Roman"/>
                <w:b/>
                <w:bCs/>
                <w:sz w:val="24"/>
                <w:szCs w:val="24"/>
              </w:rPr>
            </w:pPr>
            <w:r w:rsidRPr="00997D13">
              <w:rPr>
                <w:rFonts w:ascii="Times New Roman" w:hAnsi="Times New Roman"/>
                <w:b/>
                <w:bCs/>
                <w:sz w:val="24"/>
                <w:szCs w:val="24"/>
              </w:rPr>
              <w:t xml:space="preserve">Самостоятельная работа обучающихся </w:t>
            </w:r>
          </w:p>
        </w:tc>
        <w:tc>
          <w:tcPr>
            <w:tcW w:w="584" w:type="pct"/>
            <w:vAlign w:val="center"/>
          </w:tcPr>
          <w:p w:rsidR="00C92566" w:rsidRPr="00997D13" w:rsidRDefault="00C92566" w:rsidP="00BA1C1D">
            <w:pPr>
              <w:jc w:val="center"/>
              <w:rPr>
                <w:rFonts w:ascii="Times New Roman" w:hAnsi="Times New Roman"/>
                <w:b/>
                <w:bCs/>
                <w:sz w:val="24"/>
                <w:szCs w:val="24"/>
              </w:rPr>
            </w:pPr>
            <w:r w:rsidRPr="00997D13">
              <w:rPr>
                <w:rFonts w:ascii="Times New Roman" w:hAnsi="Times New Roman"/>
                <w:b/>
                <w:bCs/>
                <w:sz w:val="24"/>
                <w:szCs w:val="24"/>
              </w:rPr>
              <w:t>-</w:t>
            </w:r>
          </w:p>
        </w:tc>
        <w:tc>
          <w:tcPr>
            <w:tcW w:w="0" w:type="auto"/>
            <w:vMerge/>
            <w:vAlign w:val="center"/>
          </w:tcPr>
          <w:p w:rsidR="00C92566" w:rsidRPr="00997D13" w:rsidRDefault="00C92566" w:rsidP="00BA1C1D">
            <w:pPr>
              <w:rPr>
                <w:rFonts w:ascii="Times New Roman" w:hAnsi="Times New Roman"/>
                <w:sz w:val="24"/>
                <w:szCs w:val="24"/>
              </w:rPr>
            </w:pPr>
          </w:p>
        </w:tc>
      </w:tr>
      <w:tr w:rsidR="00C92566" w:rsidRPr="00997D13" w:rsidTr="00BA1C1D">
        <w:trPr>
          <w:trHeight w:val="20"/>
        </w:trPr>
        <w:tc>
          <w:tcPr>
            <w:tcW w:w="3766" w:type="pct"/>
            <w:gridSpan w:val="2"/>
          </w:tcPr>
          <w:p w:rsidR="00C92566" w:rsidRPr="00997D13" w:rsidRDefault="00C92566" w:rsidP="00BA1C1D">
            <w:pPr>
              <w:suppressAutoHyphens/>
              <w:rPr>
                <w:rFonts w:ascii="Times New Roman" w:hAnsi="Times New Roman"/>
                <w:b/>
                <w:sz w:val="24"/>
                <w:szCs w:val="24"/>
              </w:rPr>
            </w:pPr>
            <w:r w:rsidRPr="00997D13">
              <w:rPr>
                <w:rFonts w:ascii="Times New Roman" w:hAnsi="Times New Roman"/>
                <w:b/>
                <w:sz w:val="24"/>
                <w:szCs w:val="24"/>
              </w:rPr>
              <w:lastRenderedPageBreak/>
              <w:t xml:space="preserve">Промежуточная аттестация </w:t>
            </w:r>
          </w:p>
        </w:tc>
        <w:tc>
          <w:tcPr>
            <w:tcW w:w="584" w:type="pct"/>
            <w:vAlign w:val="center"/>
          </w:tcPr>
          <w:p w:rsidR="00C92566" w:rsidRPr="00997D13" w:rsidRDefault="00C92566" w:rsidP="00BA1C1D">
            <w:pPr>
              <w:jc w:val="center"/>
              <w:rPr>
                <w:rFonts w:ascii="Times New Roman" w:hAnsi="Times New Roman"/>
                <w:b/>
                <w:i/>
                <w:sz w:val="24"/>
                <w:szCs w:val="24"/>
              </w:rPr>
            </w:pPr>
            <w:r w:rsidRPr="00997D13">
              <w:rPr>
                <w:rFonts w:ascii="Times New Roman" w:hAnsi="Times New Roman"/>
                <w:b/>
                <w:i/>
                <w:sz w:val="24"/>
                <w:szCs w:val="24"/>
              </w:rPr>
              <w:t>24</w:t>
            </w:r>
          </w:p>
        </w:tc>
        <w:tc>
          <w:tcPr>
            <w:tcW w:w="650" w:type="pct"/>
          </w:tcPr>
          <w:p w:rsidR="00C92566" w:rsidRPr="00997D13" w:rsidRDefault="00C92566" w:rsidP="00BA1C1D">
            <w:pPr>
              <w:rPr>
                <w:rFonts w:ascii="Times New Roman" w:hAnsi="Times New Roman"/>
                <w:b/>
                <w:i/>
                <w:sz w:val="24"/>
                <w:szCs w:val="24"/>
              </w:rPr>
            </w:pPr>
          </w:p>
        </w:tc>
      </w:tr>
      <w:tr w:rsidR="00C92566" w:rsidRPr="00997D13" w:rsidTr="00BA1C1D">
        <w:trPr>
          <w:trHeight w:val="20"/>
        </w:trPr>
        <w:tc>
          <w:tcPr>
            <w:tcW w:w="3766" w:type="pct"/>
            <w:gridSpan w:val="2"/>
          </w:tcPr>
          <w:p w:rsidR="00C92566" w:rsidRPr="00997D13" w:rsidRDefault="00C92566" w:rsidP="00BA1C1D">
            <w:pPr>
              <w:rPr>
                <w:rFonts w:ascii="Times New Roman" w:hAnsi="Times New Roman"/>
                <w:b/>
                <w:bCs/>
                <w:sz w:val="24"/>
                <w:szCs w:val="24"/>
              </w:rPr>
            </w:pPr>
            <w:r w:rsidRPr="00997D13">
              <w:rPr>
                <w:rFonts w:ascii="Times New Roman" w:hAnsi="Times New Roman"/>
                <w:b/>
                <w:bCs/>
                <w:sz w:val="24"/>
                <w:szCs w:val="24"/>
              </w:rPr>
              <w:t>Всего:</w:t>
            </w:r>
          </w:p>
        </w:tc>
        <w:tc>
          <w:tcPr>
            <w:tcW w:w="584" w:type="pct"/>
            <w:vAlign w:val="center"/>
          </w:tcPr>
          <w:p w:rsidR="00C92566" w:rsidRPr="00997D13" w:rsidRDefault="00C92566" w:rsidP="00BA1C1D">
            <w:pPr>
              <w:jc w:val="center"/>
              <w:rPr>
                <w:rFonts w:ascii="Times New Roman" w:hAnsi="Times New Roman"/>
                <w:b/>
                <w:bCs/>
                <w:i/>
                <w:sz w:val="24"/>
                <w:szCs w:val="24"/>
              </w:rPr>
            </w:pPr>
            <w:r w:rsidRPr="00997D13">
              <w:rPr>
                <w:rFonts w:ascii="Times New Roman" w:hAnsi="Times New Roman"/>
                <w:b/>
                <w:bCs/>
                <w:i/>
                <w:sz w:val="24"/>
                <w:szCs w:val="24"/>
              </w:rPr>
              <w:t>142</w:t>
            </w:r>
          </w:p>
        </w:tc>
        <w:tc>
          <w:tcPr>
            <w:tcW w:w="650" w:type="pct"/>
          </w:tcPr>
          <w:p w:rsidR="00C92566" w:rsidRPr="00997D13" w:rsidRDefault="00C92566" w:rsidP="00BA1C1D">
            <w:pPr>
              <w:rPr>
                <w:rFonts w:ascii="Times New Roman" w:hAnsi="Times New Roman"/>
                <w:b/>
                <w:bCs/>
                <w:i/>
                <w:sz w:val="24"/>
                <w:szCs w:val="24"/>
              </w:rPr>
            </w:pPr>
          </w:p>
        </w:tc>
      </w:tr>
      <w:bookmarkEnd w:id="29"/>
      <w:bookmarkEnd w:id="30"/>
      <w:bookmarkEnd w:id="31"/>
    </w:tbl>
    <w:p w:rsidR="00C92566" w:rsidRDefault="00C92566" w:rsidP="00782EFC">
      <w:pPr>
        <w:rPr>
          <w:rFonts w:ascii="Times New Roman" w:hAnsi="Times New Roman"/>
          <w:sz w:val="24"/>
          <w:szCs w:val="24"/>
        </w:rPr>
        <w:sectPr w:rsidR="00C92566" w:rsidSect="006D1C4C">
          <w:pgSz w:w="16838" w:h="11906" w:orient="landscape"/>
          <w:pgMar w:top="1701" w:right="1134" w:bottom="567" w:left="1134" w:header="709" w:footer="709" w:gutter="0"/>
          <w:cols w:space="708"/>
          <w:docGrid w:linePitch="360"/>
        </w:sectPr>
      </w:pPr>
    </w:p>
    <w:p w:rsidR="00C92566" w:rsidRPr="00DF068E" w:rsidRDefault="00C92566" w:rsidP="00782EFC">
      <w:pPr>
        <w:pStyle w:val="1e"/>
        <w:rPr>
          <w:rFonts w:ascii="Times New Roman" w:hAnsi="Times New Roman"/>
        </w:rPr>
      </w:pPr>
      <w:bookmarkStart w:id="32" w:name="_Toc152334671"/>
      <w:bookmarkStart w:id="33" w:name="_Toc156294574"/>
      <w:bookmarkStart w:id="34" w:name="_Toc156825296"/>
      <w:r w:rsidRPr="00E11160">
        <w:rPr>
          <w:rFonts w:ascii="Times New Roman" w:hAnsi="Times New Roman"/>
        </w:rPr>
        <w:lastRenderedPageBreak/>
        <w:t xml:space="preserve">3. </w:t>
      </w:r>
      <w:r w:rsidRPr="008D2724">
        <w:rPr>
          <w:rFonts w:ascii="Times New Roman" w:hAnsi="Times New Roman"/>
        </w:rPr>
        <w:t xml:space="preserve">Условия реализации </w:t>
      </w:r>
      <w:bookmarkEnd w:id="32"/>
      <w:r>
        <w:rPr>
          <w:rFonts w:ascii="Times New Roman" w:hAnsi="Times New Roman"/>
        </w:rPr>
        <w:t>ДИСЦИПЛИНЫ</w:t>
      </w:r>
      <w:bookmarkEnd w:id="33"/>
      <w:bookmarkEnd w:id="34"/>
    </w:p>
    <w:p w:rsidR="00C92566" w:rsidRPr="00E11160" w:rsidRDefault="00C92566" w:rsidP="00782EFC">
      <w:pPr>
        <w:pStyle w:val="113"/>
        <w:rPr>
          <w:rFonts w:ascii="Times New Roman" w:hAnsi="Times New Roman"/>
        </w:rPr>
      </w:pPr>
      <w:bookmarkStart w:id="35" w:name="_Toc152334672"/>
      <w:bookmarkStart w:id="36" w:name="_Toc156294575"/>
      <w:bookmarkStart w:id="37" w:name="_Toc156825297"/>
      <w:r w:rsidRPr="00E11160">
        <w:rPr>
          <w:rFonts w:ascii="Times New Roman" w:hAnsi="Times New Roman"/>
        </w:rPr>
        <w:t>3.1. Материально-техническое обеспечение</w:t>
      </w:r>
      <w:bookmarkEnd w:id="35"/>
      <w:bookmarkEnd w:id="36"/>
      <w:bookmarkEnd w:id="37"/>
    </w:p>
    <w:p w:rsidR="00C92566" w:rsidRPr="00FA680C" w:rsidRDefault="00C92566" w:rsidP="00782EFC">
      <w:pPr>
        <w:suppressAutoHyphens/>
        <w:ind w:firstLine="709"/>
        <w:jc w:val="both"/>
        <w:rPr>
          <w:rFonts w:ascii="Times New Roman" w:hAnsi="Times New Roman"/>
          <w:bCs/>
          <w:sz w:val="24"/>
          <w:szCs w:val="24"/>
        </w:rPr>
      </w:pPr>
      <w:r>
        <w:rPr>
          <w:rFonts w:ascii="Times New Roman" w:hAnsi="Times New Roman"/>
          <w:bCs/>
          <w:sz w:val="24"/>
          <w:szCs w:val="24"/>
        </w:rPr>
        <w:t xml:space="preserve">1) </w:t>
      </w:r>
      <w:r w:rsidRPr="00FA680C">
        <w:rPr>
          <w:rFonts w:ascii="Times New Roman" w:hAnsi="Times New Roman"/>
          <w:bCs/>
          <w:sz w:val="24"/>
          <w:szCs w:val="24"/>
        </w:rPr>
        <w:t>Кабинет</w:t>
      </w:r>
      <w:r>
        <w:rPr>
          <w:rFonts w:ascii="Times New Roman" w:hAnsi="Times New Roman"/>
          <w:bCs/>
          <w:sz w:val="24"/>
          <w:szCs w:val="24"/>
        </w:rPr>
        <w:t xml:space="preserve"> </w:t>
      </w:r>
      <w:r w:rsidRPr="00F737AC">
        <w:rPr>
          <w:rFonts w:ascii="Times New Roman" w:hAnsi="Times New Roman"/>
          <w:bCs/>
          <w:sz w:val="24"/>
          <w:szCs w:val="24"/>
        </w:rPr>
        <w:t>Электротехники и электроники</w:t>
      </w:r>
      <w:r>
        <w:rPr>
          <w:rFonts w:ascii="Times New Roman" w:hAnsi="Times New Roman"/>
          <w:bCs/>
          <w:i/>
          <w:sz w:val="24"/>
          <w:szCs w:val="24"/>
        </w:rPr>
        <w:t xml:space="preserve">, </w:t>
      </w:r>
      <w:r w:rsidRPr="00FA680C">
        <w:rPr>
          <w:rFonts w:ascii="Times New Roman" w:hAnsi="Times New Roman"/>
          <w:bCs/>
          <w:sz w:val="24"/>
          <w:szCs w:val="24"/>
        </w:rPr>
        <w:t>оснащенный</w:t>
      </w:r>
      <w:r>
        <w:rPr>
          <w:rFonts w:ascii="Times New Roman" w:hAnsi="Times New Roman"/>
          <w:bCs/>
          <w:sz w:val="24"/>
          <w:szCs w:val="24"/>
        </w:rPr>
        <w:t xml:space="preserve"> </w:t>
      </w:r>
      <w:r w:rsidRPr="00FA680C">
        <w:rPr>
          <w:rFonts w:ascii="Times New Roman" w:hAnsi="Times New Roman"/>
          <w:bCs/>
          <w:iCs/>
          <w:sz w:val="24"/>
          <w:szCs w:val="24"/>
        </w:rPr>
        <w:t xml:space="preserve">в соответствии с приложением 3 </w:t>
      </w:r>
      <w:r>
        <w:rPr>
          <w:rFonts w:ascii="Times New Roman" w:hAnsi="Times New Roman"/>
          <w:bCs/>
          <w:iCs/>
          <w:sz w:val="24"/>
          <w:szCs w:val="24"/>
        </w:rPr>
        <w:t>ОПОП-П</w:t>
      </w:r>
      <w:r w:rsidRPr="00FA680C">
        <w:rPr>
          <w:rFonts w:ascii="Times New Roman" w:hAnsi="Times New Roman"/>
          <w:bCs/>
          <w:sz w:val="24"/>
          <w:szCs w:val="24"/>
        </w:rPr>
        <w:t xml:space="preserve">. </w:t>
      </w:r>
    </w:p>
    <w:p w:rsidR="00C92566" w:rsidRPr="00D8150A" w:rsidRDefault="00C92566" w:rsidP="00782EFC">
      <w:pPr>
        <w:suppressAutoHyphens/>
        <w:ind w:firstLine="709"/>
        <w:jc w:val="both"/>
        <w:rPr>
          <w:rFonts w:ascii="Times New Roman" w:hAnsi="Times New Roman"/>
          <w:sz w:val="24"/>
          <w:szCs w:val="24"/>
        </w:rPr>
      </w:pPr>
      <w:r w:rsidRPr="00D8150A">
        <w:rPr>
          <w:rFonts w:ascii="Times New Roman" w:hAnsi="Times New Roman"/>
          <w:sz w:val="24"/>
          <w:szCs w:val="24"/>
        </w:rPr>
        <w:t xml:space="preserve">- посадочные места по количеству обучающихся; </w:t>
      </w:r>
    </w:p>
    <w:p w:rsidR="00C92566" w:rsidRPr="00D8150A" w:rsidRDefault="00C92566" w:rsidP="00782EFC">
      <w:pPr>
        <w:suppressAutoHyphens/>
        <w:ind w:firstLine="709"/>
        <w:jc w:val="both"/>
        <w:rPr>
          <w:rFonts w:ascii="Times New Roman" w:hAnsi="Times New Roman"/>
          <w:sz w:val="24"/>
          <w:szCs w:val="24"/>
        </w:rPr>
      </w:pPr>
      <w:r w:rsidRPr="00D8150A">
        <w:rPr>
          <w:rFonts w:ascii="Times New Roman" w:hAnsi="Times New Roman"/>
          <w:sz w:val="24"/>
          <w:szCs w:val="24"/>
        </w:rPr>
        <w:t xml:space="preserve">- рабочее место преподавателя; </w:t>
      </w:r>
    </w:p>
    <w:p w:rsidR="00C92566" w:rsidRPr="00D8150A" w:rsidRDefault="00C92566" w:rsidP="00782EFC">
      <w:pPr>
        <w:suppressAutoHyphens/>
        <w:ind w:firstLine="709"/>
        <w:jc w:val="both"/>
        <w:rPr>
          <w:rFonts w:ascii="Times New Roman" w:hAnsi="Times New Roman"/>
          <w:sz w:val="24"/>
          <w:szCs w:val="24"/>
        </w:rPr>
      </w:pPr>
      <w:r w:rsidRPr="00D8150A">
        <w:rPr>
          <w:rFonts w:ascii="Times New Roman" w:hAnsi="Times New Roman"/>
          <w:sz w:val="24"/>
          <w:szCs w:val="24"/>
        </w:rPr>
        <w:t>-комплект учебно-методической документации</w:t>
      </w:r>
    </w:p>
    <w:p w:rsidR="00C92566" w:rsidRDefault="00C92566" w:rsidP="00782EFC">
      <w:pPr>
        <w:suppressAutoHyphens/>
        <w:ind w:firstLine="709"/>
        <w:jc w:val="both"/>
        <w:rPr>
          <w:rFonts w:ascii="Times New Roman" w:hAnsi="Times New Roman"/>
          <w:sz w:val="24"/>
          <w:szCs w:val="24"/>
        </w:rPr>
      </w:pPr>
      <w:r w:rsidRPr="00D8150A">
        <w:rPr>
          <w:rFonts w:ascii="Times New Roman" w:hAnsi="Times New Roman"/>
          <w:sz w:val="24"/>
          <w:szCs w:val="24"/>
        </w:rPr>
        <w:t xml:space="preserve">- наглядные пособия: макеты электрических машин постоянного и переменного тока;       </w:t>
      </w:r>
      <w:r>
        <w:rPr>
          <w:rFonts w:ascii="Times New Roman" w:hAnsi="Times New Roman"/>
          <w:sz w:val="24"/>
          <w:szCs w:val="24"/>
        </w:rPr>
        <w:t xml:space="preserve">                                                           -</w:t>
      </w:r>
      <w:r w:rsidRPr="00D8150A">
        <w:rPr>
          <w:rFonts w:ascii="Times New Roman" w:hAnsi="Times New Roman"/>
          <w:sz w:val="24"/>
          <w:szCs w:val="24"/>
        </w:rPr>
        <w:t>технически</w:t>
      </w:r>
      <w:r>
        <w:rPr>
          <w:rFonts w:ascii="Times New Roman" w:hAnsi="Times New Roman"/>
          <w:sz w:val="24"/>
          <w:szCs w:val="24"/>
        </w:rPr>
        <w:t>е средства обучения: компьютер.</w:t>
      </w:r>
    </w:p>
    <w:p w:rsidR="00C92566" w:rsidRDefault="00C92566" w:rsidP="004A2397">
      <w:pPr>
        <w:suppressAutoHyphens/>
        <w:ind w:firstLine="709"/>
        <w:jc w:val="both"/>
        <w:rPr>
          <w:rFonts w:ascii="Times New Roman" w:hAnsi="Times New Roman"/>
          <w:sz w:val="24"/>
          <w:szCs w:val="24"/>
        </w:rPr>
      </w:pPr>
      <w:r>
        <w:rPr>
          <w:rFonts w:ascii="Times New Roman" w:hAnsi="Times New Roman"/>
          <w:sz w:val="24"/>
          <w:szCs w:val="24"/>
        </w:rPr>
        <w:t>2)лаборатория «Электротехники и электроники», оснащенная</w:t>
      </w:r>
    </w:p>
    <w:p w:rsidR="00C92566" w:rsidRDefault="00C92566" w:rsidP="00782EFC">
      <w:pPr>
        <w:suppressAutoHyphens/>
        <w:ind w:firstLine="709"/>
        <w:jc w:val="both"/>
        <w:rPr>
          <w:rFonts w:ascii="Times New Roman" w:hAnsi="Times New Roman"/>
          <w:sz w:val="24"/>
          <w:szCs w:val="24"/>
        </w:rPr>
      </w:pPr>
      <w:r>
        <w:rPr>
          <w:rFonts w:ascii="Times New Roman" w:hAnsi="Times New Roman"/>
          <w:sz w:val="24"/>
          <w:szCs w:val="24"/>
        </w:rPr>
        <w:t>-рабочие места преподавателя и обучающихся;</w:t>
      </w:r>
    </w:p>
    <w:p w:rsidR="00C92566" w:rsidRDefault="00C92566" w:rsidP="00782EFC">
      <w:pPr>
        <w:suppressAutoHyphens/>
        <w:ind w:firstLine="709"/>
        <w:jc w:val="both"/>
        <w:rPr>
          <w:rFonts w:ascii="Times New Roman" w:hAnsi="Times New Roman"/>
          <w:sz w:val="24"/>
          <w:szCs w:val="24"/>
        </w:rPr>
      </w:pPr>
      <w:r>
        <w:rPr>
          <w:rFonts w:ascii="Times New Roman" w:hAnsi="Times New Roman"/>
          <w:sz w:val="24"/>
          <w:szCs w:val="24"/>
        </w:rPr>
        <w:t>-лабораторные стенды и контрольно-измерительная аппаратура для измерения параметров электрических цепей;</w:t>
      </w:r>
    </w:p>
    <w:p w:rsidR="00C92566" w:rsidRPr="00D8150A" w:rsidRDefault="00C92566" w:rsidP="00782EFC">
      <w:pPr>
        <w:suppressAutoHyphens/>
        <w:ind w:firstLine="709"/>
        <w:jc w:val="both"/>
        <w:rPr>
          <w:rFonts w:ascii="Times New Roman" w:hAnsi="Times New Roman"/>
          <w:sz w:val="24"/>
          <w:szCs w:val="24"/>
        </w:rPr>
      </w:pPr>
      <w:r>
        <w:rPr>
          <w:rFonts w:ascii="Times New Roman" w:hAnsi="Times New Roman"/>
          <w:sz w:val="24"/>
          <w:szCs w:val="24"/>
        </w:rPr>
        <w:t>-учебно-методические материалы по электротехнике и электронике</w:t>
      </w:r>
    </w:p>
    <w:p w:rsidR="00C92566" w:rsidRDefault="00C92566" w:rsidP="00782EFC">
      <w:pPr>
        <w:pStyle w:val="113"/>
        <w:rPr>
          <w:rFonts w:ascii="Times New Roman" w:hAnsi="Times New Roman"/>
        </w:rPr>
      </w:pPr>
      <w:bookmarkStart w:id="38" w:name="_Toc152334673"/>
      <w:bookmarkStart w:id="39" w:name="_Toc156294576"/>
      <w:bookmarkStart w:id="40" w:name="_Toc156825298"/>
    </w:p>
    <w:p w:rsidR="00C92566" w:rsidRPr="00772365" w:rsidRDefault="00C92566" w:rsidP="00782EFC">
      <w:pPr>
        <w:pStyle w:val="113"/>
        <w:rPr>
          <w:rFonts w:ascii="Times New Roman" w:hAnsi="Times New Roman"/>
        </w:rPr>
      </w:pPr>
      <w:r w:rsidRPr="00772365">
        <w:rPr>
          <w:rFonts w:ascii="Times New Roman" w:hAnsi="Times New Roman"/>
        </w:rPr>
        <w:t>3.2. Учебно-методическое обеспечение</w:t>
      </w:r>
      <w:bookmarkEnd w:id="38"/>
      <w:bookmarkEnd w:id="39"/>
      <w:bookmarkEnd w:id="40"/>
    </w:p>
    <w:p w:rsidR="00C92566" w:rsidRPr="00772365" w:rsidRDefault="00C92566" w:rsidP="006841BF">
      <w:pPr>
        <w:pStyle w:val="a4"/>
        <w:spacing w:line="276" w:lineRule="auto"/>
        <w:ind w:left="0" w:firstLine="709"/>
        <w:rPr>
          <w:rFonts w:ascii="Times New Roman" w:hAnsi="Times New Roman"/>
          <w:b/>
          <w:sz w:val="24"/>
          <w:szCs w:val="24"/>
        </w:rPr>
      </w:pPr>
      <w:bookmarkStart w:id="41" w:name="_Hlk156820957"/>
      <w:r w:rsidRPr="00772365">
        <w:rPr>
          <w:rFonts w:ascii="Times New Roman" w:hAnsi="Times New Roman"/>
          <w:b/>
          <w:sz w:val="24"/>
          <w:szCs w:val="24"/>
        </w:rPr>
        <w:t>3.2.1. Основные печатные и/или электронные издания</w:t>
      </w:r>
    </w:p>
    <w:p w:rsidR="00C92566" w:rsidRPr="00772365" w:rsidRDefault="00C92566" w:rsidP="006841BF">
      <w:pPr>
        <w:spacing w:line="276" w:lineRule="auto"/>
        <w:ind w:firstLine="709"/>
        <w:contextualSpacing/>
        <w:jc w:val="both"/>
        <w:rPr>
          <w:rFonts w:ascii="Times New Roman" w:hAnsi="Times New Roman"/>
          <w:bCs/>
          <w:iCs/>
          <w:sz w:val="24"/>
          <w:szCs w:val="24"/>
        </w:rPr>
      </w:pPr>
      <w:r w:rsidRPr="00772365">
        <w:rPr>
          <w:rFonts w:ascii="Times New Roman" w:hAnsi="Times New Roman"/>
          <w:bCs/>
          <w:iCs/>
          <w:sz w:val="24"/>
          <w:szCs w:val="24"/>
        </w:rPr>
        <w:t>1.</w:t>
      </w:r>
      <w:r w:rsidRPr="00772365">
        <w:rPr>
          <w:rFonts w:ascii="Times New Roman" w:hAnsi="Times New Roman"/>
          <w:b/>
          <w:iCs/>
          <w:sz w:val="24"/>
          <w:szCs w:val="24"/>
        </w:rPr>
        <w:t xml:space="preserve"> </w:t>
      </w:r>
      <w:r w:rsidRPr="00772365">
        <w:rPr>
          <w:rFonts w:ascii="Times New Roman" w:hAnsi="Times New Roman"/>
          <w:bCs/>
          <w:iCs/>
          <w:sz w:val="24"/>
          <w:szCs w:val="24"/>
        </w:rPr>
        <w:t>Наименование.</w:t>
      </w:r>
    </w:p>
    <w:bookmarkEnd w:id="41"/>
    <w:p w:rsidR="00C92566" w:rsidRPr="00772365" w:rsidRDefault="00C92566" w:rsidP="00D228D0">
      <w:pPr>
        <w:ind w:firstLine="709"/>
        <w:rPr>
          <w:rFonts w:ascii="Times New Roman" w:hAnsi="Times New Roman"/>
          <w:bCs/>
          <w:iCs/>
          <w:color w:val="000000"/>
        </w:rPr>
      </w:pPr>
      <w:r w:rsidRPr="00772365">
        <w:rPr>
          <w:rFonts w:ascii="Times New Roman" w:hAnsi="Times New Roman"/>
          <w:bCs/>
          <w:iCs/>
          <w:color w:val="000000"/>
        </w:rPr>
        <w:t>Основные источники</w:t>
      </w:r>
    </w:p>
    <w:p w:rsidR="00C92566" w:rsidRPr="00772365" w:rsidRDefault="00C92566" w:rsidP="00D228D0">
      <w:pPr>
        <w:ind w:firstLine="709"/>
        <w:rPr>
          <w:rFonts w:ascii="Times New Roman" w:hAnsi="Times New Roman"/>
          <w:bCs/>
          <w:iCs/>
          <w:color w:val="000000"/>
        </w:rPr>
      </w:pPr>
      <w:r w:rsidRPr="00772365">
        <w:rPr>
          <w:rFonts w:ascii="Times New Roman" w:hAnsi="Times New Roman"/>
          <w:bCs/>
          <w:iCs/>
          <w:color w:val="000000"/>
        </w:rPr>
        <w:t>Печатные издания:</w:t>
      </w:r>
    </w:p>
    <w:p w:rsidR="00C92566" w:rsidRPr="00772365" w:rsidRDefault="00C92566" w:rsidP="00D8150A">
      <w:pPr>
        <w:pStyle w:val="p18"/>
        <w:spacing w:before="0" w:beforeAutospacing="0" w:after="0" w:afterAutospacing="0" w:line="270" w:lineRule="atLeast"/>
        <w:rPr>
          <w:color w:val="000000"/>
        </w:rPr>
      </w:pPr>
      <w:r>
        <w:rPr>
          <w:color w:val="000000"/>
        </w:rPr>
        <w:t>1</w:t>
      </w:r>
      <w:r w:rsidRPr="00772365">
        <w:rPr>
          <w:color w:val="000000"/>
        </w:rPr>
        <w:t>.Бладыко Ю.В Сборник задач по электротехнике и электронике-М</w:t>
      </w:r>
      <w:r w:rsidRPr="00772365">
        <w:rPr>
          <w:b/>
          <w:bCs/>
          <w:color w:val="000000"/>
        </w:rPr>
        <w:t>:</w:t>
      </w:r>
      <w:r w:rsidRPr="00772365">
        <w:rPr>
          <w:color w:val="000000"/>
        </w:rPr>
        <w:t> Высшая школа, 2013</w:t>
      </w:r>
    </w:p>
    <w:p w:rsidR="00C92566" w:rsidRDefault="00C92566" w:rsidP="00772365">
      <w:pPr>
        <w:widowControl w:val="0"/>
        <w:shd w:val="clear" w:color="auto" w:fill="FFFFFF"/>
        <w:suppressAutoHyphens/>
        <w:jc w:val="both"/>
        <w:textAlignment w:val="top"/>
        <w:rPr>
          <w:rFonts w:ascii="Times New Roman" w:hAnsi="Times New Roman"/>
        </w:rPr>
      </w:pPr>
      <w:r>
        <w:rPr>
          <w:rFonts w:ascii="Times New Roman" w:hAnsi="Times New Roman"/>
        </w:rPr>
        <w:t>2</w:t>
      </w:r>
      <w:r w:rsidRPr="00772365">
        <w:rPr>
          <w:rFonts w:ascii="Times New Roman" w:hAnsi="Times New Roman"/>
        </w:rPr>
        <w:t>.Гальперин М. В. Электронная техника    -М.: Форум, Инфра-М , 2010 .- 352с</w:t>
      </w:r>
    </w:p>
    <w:p w:rsidR="00C92566" w:rsidRPr="00772365" w:rsidRDefault="00C92566" w:rsidP="00D8150A">
      <w:pPr>
        <w:shd w:val="clear" w:color="auto" w:fill="FFFFFF"/>
        <w:ind w:left="709" w:hanging="709"/>
        <w:jc w:val="both"/>
        <w:rPr>
          <w:rFonts w:ascii="Times New Roman" w:hAnsi="Times New Roman"/>
        </w:rPr>
      </w:pPr>
      <w:r>
        <w:rPr>
          <w:rFonts w:ascii="Times New Roman" w:hAnsi="Times New Roman"/>
        </w:rPr>
        <w:t>3</w:t>
      </w:r>
      <w:r w:rsidRPr="00772365">
        <w:rPr>
          <w:rFonts w:ascii="Times New Roman" w:hAnsi="Times New Roman"/>
        </w:rPr>
        <w:t>.Данилов, И.А. Общая электротехника с основами электроники / И.А. Данилов –М.: Высш .шк., 2017. – 752с.</w:t>
      </w:r>
    </w:p>
    <w:p w:rsidR="00C92566" w:rsidRPr="00772365" w:rsidRDefault="00C92566" w:rsidP="00D8150A">
      <w:pPr>
        <w:tabs>
          <w:tab w:val="left" w:pos="-6408"/>
        </w:tabs>
        <w:ind w:right="78"/>
        <w:rPr>
          <w:rFonts w:ascii="Times New Roman" w:hAnsi="Times New Roman"/>
        </w:rPr>
      </w:pPr>
      <w:r>
        <w:rPr>
          <w:rFonts w:ascii="Times New Roman" w:hAnsi="Times New Roman"/>
        </w:rPr>
        <w:t>4</w:t>
      </w:r>
      <w:r w:rsidRPr="00772365">
        <w:rPr>
          <w:rFonts w:ascii="Times New Roman" w:hAnsi="Times New Roman"/>
        </w:rPr>
        <w:t>.Евдокимов Ф.Е Общая электротехника- М.: Высшая школа, 2015</w:t>
      </w:r>
    </w:p>
    <w:p w:rsidR="00C92566" w:rsidRPr="00772365" w:rsidRDefault="00C92566" w:rsidP="00772365">
      <w:pPr>
        <w:pStyle w:val="a4"/>
        <w:ind w:left="0"/>
        <w:rPr>
          <w:rFonts w:ascii="Times New Roman" w:hAnsi="Times New Roman"/>
        </w:rPr>
      </w:pPr>
      <w:r>
        <w:rPr>
          <w:rFonts w:ascii="Times New Roman" w:hAnsi="Times New Roman"/>
          <w:shd w:val="clear" w:color="auto" w:fill="FFFFFF"/>
        </w:rPr>
        <w:t>5</w:t>
      </w:r>
      <w:r w:rsidRPr="00772365">
        <w:rPr>
          <w:rFonts w:ascii="Times New Roman" w:hAnsi="Times New Roman"/>
          <w:shd w:val="clear" w:color="auto" w:fill="FFFFFF"/>
        </w:rPr>
        <w:t>.Иванов И.И., Соловьев Г.И., Фролов В.Я.</w:t>
      </w:r>
      <w:r w:rsidRPr="00772365">
        <w:rPr>
          <w:rFonts w:ascii="Times New Roman" w:hAnsi="Times New Roman"/>
          <w:caps/>
        </w:rPr>
        <w:t xml:space="preserve"> </w:t>
      </w:r>
      <w:r w:rsidRPr="00772365">
        <w:rPr>
          <w:rFonts w:ascii="Times New Roman" w:hAnsi="Times New Roman"/>
          <w:shd w:val="clear" w:color="auto" w:fill="FFFFFF"/>
        </w:rPr>
        <w:t>Электротехника и основы электроники</w:t>
      </w:r>
      <w:r w:rsidRPr="00772365">
        <w:rPr>
          <w:rFonts w:ascii="Times New Roman" w:hAnsi="Times New Roman"/>
        </w:rPr>
        <w:t xml:space="preserve"> -М</w:t>
      </w:r>
      <w:r w:rsidRPr="00772365">
        <w:rPr>
          <w:rFonts w:ascii="Times New Roman" w:hAnsi="Times New Roman"/>
          <w:caps/>
        </w:rPr>
        <w:t>:</w:t>
      </w:r>
      <w:r w:rsidRPr="00772365">
        <w:rPr>
          <w:rFonts w:ascii="Times New Roman" w:hAnsi="Times New Roman"/>
          <w:bCs/>
          <w:shd w:val="clear" w:color="auto" w:fill="FFFFFF"/>
        </w:rPr>
        <w:t xml:space="preserve"> Издательство:</w:t>
      </w:r>
      <w:r w:rsidRPr="00772365">
        <w:rPr>
          <w:rFonts w:ascii="Times New Roman" w:hAnsi="Times New Roman"/>
          <w:shd w:val="clear" w:color="auto" w:fill="FFFFFF"/>
        </w:rPr>
        <w:t> Лань, 2012-736 с.</w:t>
      </w:r>
    </w:p>
    <w:p w:rsidR="00C92566" w:rsidRPr="00772365" w:rsidRDefault="00C92566" w:rsidP="00D228D0">
      <w:pPr>
        <w:shd w:val="clear" w:color="auto" w:fill="FFFFFF"/>
        <w:ind w:left="709" w:hanging="709"/>
        <w:jc w:val="both"/>
        <w:rPr>
          <w:rFonts w:ascii="Times New Roman" w:hAnsi="Times New Roman"/>
        </w:rPr>
      </w:pPr>
      <w:r>
        <w:rPr>
          <w:rFonts w:ascii="Times New Roman" w:hAnsi="Times New Roman"/>
        </w:rPr>
        <w:t>6</w:t>
      </w:r>
      <w:r w:rsidRPr="00772365">
        <w:rPr>
          <w:rFonts w:ascii="Times New Roman" w:hAnsi="Times New Roman"/>
        </w:rPr>
        <w:t>.Прошин В.М. Электротехника- М.: Издательский центр «Академия», 2013. — 288 с.</w:t>
      </w:r>
    </w:p>
    <w:p w:rsidR="00C92566" w:rsidRPr="00772365" w:rsidRDefault="00C92566" w:rsidP="00D228D0">
      <w:pPr>
        <w:suppressAutoHyphens/>
        <w:spacing w:line="276" w:lineRule="auto"/>
        <w:ind w:firstLine="709"/>
        <w:contextualSpacing/>
        <w:rPr>
          <w:rFonts w:ascii="Times New Roman" w:hAnsi="Times New Roman"/>
          <w:bCs/>
          <w:i/>
          <w:iCs/>
          <w:sz w:val="24"/>
          <w:szCs w:val="24"/>
        </w:rPr>
      </w:pPr>
      <w:r w:rsidRPr="00772365">
        <w:rPr>
          <w:rFonts w:ascii="Times New Roman" w:hAnsi="Times New Roman"/>
          <w:b/>
          <w:bCs/>
          <w:i/>
          <w:iCs/>
          <w:sz w:val="24"/>
          <w:szCs w:val="24"/>
        </w:rPr>
        <w:t xml:space="preserve">3.2.2. Дополнительные источники </w:t>
      </w:r>
    </w:p>
    <w:p w:rsidR="00C92566" w:rsidRPr="00772365" w:rsidRDefault="00C92566" w:rsidP="00D228D0">
      <w:pPr>
        <w:pStyle w:val="a4"/>
        <w:numPr>
          <w:ilvl w:val="0"/>
          <w:numId w:val="18"/>
        </w:numPr>
        <w:ind w:left="709" w:hanging="709"/>
        <w:rPr>
          <w:rFonts w:ascii="Times New Roman" w:hAnsi="Times New Roman"/>
        </w:rPr>
      </w:pPr>
      <w:bookmarkStart w:id="42" w:name="_Toc152334674"/>
      <w:bookmarkStart w:id="43" w:name="_Toc156294577"/>
      <w:bookmarkStart w:id="44" w:name="_Toc156825299"/>
      <w:r w:rsidRPr="00772365">
        <w:rPr>
          <w:rFonts w:ascii="Times New Roman" w:hAnsi="Times New Roman"/>
        </w:rPr>
        <w:t>Березкина Т.Ф. Задачник по общей электротехнике с основами электроники – М.: Высшая школа, 2001.</w:t>
      </w:r>
    </w:p>
    <w:p w:rsidR="00C92566" w:rsidRPr="00772365" w:rsidRDefault="00C92566" w:rsidP="00772365">
      <w:pPr>
        <w:pStyle w:val="1"/>
        <w:keepNext/>
        <w:numPr>
          <w:ilvl w:val="0"/>
          <w:numId w:val="18"/>
        </w:numPr>
        <w:autoSpaceDE w:val="0"/>
        <w:autoSpaceDN w:val="0"/>
        <w:spacing w:before="0" w:beforeAutospacing="0" w:after="0" w:afterAutospacing="0"/>
        <w:ind w:left="709" w:hanging="709"/>
        <w:jc w:val="both"/>
        <w:rPr>
          <w:b w:val="0"/>
          <w:iCs/>
        </w:rPr>
      </w:pPr>
      <w:r w:rsidRPr="00772365">
        <w:rPr>
          <w:b w:val="0"/>
          <w:bCs w:val="0"/>
          <w:iCs/>
        </w:rPr>
        <w:t>Зайчик М.Ю. Сборник задач и упражнений по теоретической электротехнике: Учеб. пособие для техникумов. – 6-е изд., перераб. и доп. – М.: Энергоатомиздат, 2008 – 496 с.: ил</w:t>
      </w:r>
    </w:p>
    <w:p w:rsidR="00C92566" w:rsidRPr="00772365" w:rsidRDefault="00C92566" w:rsidP="00D228D0">
      <w:pPr>
        <w:pStyle w:val="1"/>
        <w:keepNext/>
        <w:numPr>
          <w:ilvl w:val="0"/>
          <w:numId w:val="18"/>
        </w:numPr>
        <w:shd w:val="clear" w:color="auto" w:fill="FFFFFF"/>
        <w:autoSpaceDE w:val="0"/>
        <w:autoSpaceDN w:val="0"/>
        <w:spacing w:before="0" w:beforeAutospacing="0" w:after="0" w:afterAutospacing="0"/>
        <w:ind w:left="709" w:hanging="709"/>
        <w:jc w:val="both"/>
        <w:textAlignment w:val="baseline"/>
        <w:rPr>
          <w:b w:val="0"/>
        </w:rPr>
      </w:pPr>
      <w:r w:rsidRPr="00772365">
        <w:rPr>
          <w:b w:val="0"/>
          <w:bCs w:val="0"/>
        </w:rPr>
        <w:t xml:space="preserve">Панфилов В.А. Электрические измерения </w:t>
      </w:r>
      <w:r w:rsidRPr="00772365">
        <w:rPr>
          <w:b w:val="0"/>
        </w:rPr>
        <w:t>Учебник для студентов среднего профессионального образования. — 4-е изд., стер. — М .: Академия, 2013. — 288 с.</w:t>
      </w:r>
    </w:p>
    <w:p w:rsidR="00C92566" w:rsidRPr="00772365" w:rsidRDefault="00C92566" w:rsidP="00772365">
      <w:pPr>
        <w:pStyle w:val="a4"/>
        <w:numPr>
          <w:ilvl w:val="0"/>
          <w:numId w:val="18"/>
        </w:numPr>
        <w:ind w:left="709" w:hanging="709"/>
        <w:rPr>
          <w:rFonts w:ascii="Times New Roman" w:hAnsi="Times New Roman"/>
        </w:rPr>
      </w:pPr>
      <w:r w:rsidRPr="00772365">
        <w:rPr>
          <w:rFonts w:ascii="Times New Roman" w:hAnsi="Times New Roman"/>
        </w:rPr>
        <w:t>Правила техники безопасности при эксплуатации электроустановок  Главгосэнергонадзор России,1994</w:t>
      </w:r>
    </w:p>
    <w:p w:rsidR="00C92566" w:rsidRPr="00772365" w:rsidRDefault="00C92566" w:rsidP="00D228D0">
      <w:pPr>
        <w:pStyle w:val="a4"/>
        <w:ind w:left="709" w:hanging="709"/>
        <w:rPr>
          <w:rFonts w:ascii="Times New Roman" w:hAnsi="Times New Roman"/>
        </w:rPr>
      </w:pPr>
      <w:r w:rsidRPr="00772365">
        <w:rPr>
          <w:rFonts w:ascii="Times New Roman" w:hAnsi="Times New Roman"/>
        </w:rPr>
        <w:t xml:space="preserve">Интернет-ресурсы </w:t>
      </w:r>
    </w:p>
    <w:p w:rsidR="00C92566" w:rsidRPr="00772365" w:rsidRDefault="00C92566" w:rsidP="00D228D0">
      <w:pPr>
        <w:pStyle w:val="afc"/>
        <w:spacing w:after="0"/>
        <w:rPr>
          <w:bCs/>
        </w:rPr>
      </w:pPr>
      <w:r w:rsidRPr="00772365">
        <w:rPr>
          <w:bCs/>
        </w:rPr>
        <w:t>1.Курс лекций по электронике и электротехнике-</w:t>
      </w:r>
      <w:hyperlink r:id="rId10" w:history="1">
        <w:r w:rsidRPr="00772365">
          <w:rPr>
            <w:rStyle w:val="af0"/>
            <w:bCs/>
          </w:rPr>
          <w:t>http://nfkgtu.narod.ru/electroteh.htm</w:t>
        </w:r>
      </w:hyperlink>
    </w:p>
    <w:p w:rsidR="00C92566" w:rsidRPr="00772365" w:rsidRDefault="000D29D9" w:rsidP="00D228D0">
      <w:pPr>
        <w:pStyle w:val="afc"/>
        <w:spacing w:after="0"/>
        <w:rPr>
          <w:bCs/>
        </w:rPr>
      </w:pPr>
      <w:hyperlink r:id="rId11" w:history="1">
        <w:r w:rsidR="00C92566" w:rsidRPr="00772365">
          <w:rPr>
            <w:rStyle w:val="af0"/>
            <w:bCs/>
          </w:rPr>
          <w:t>http://studentik.net/lekcii/lekcii-texnicheskie/296-jelektronika.html</w:t>
        </w:r>
      </w:hyperlink>
      <w:r w:rsidR="00C92566" w:rsidRPr="00772365">
        <w:rPr>
          <w:bCs/>
        </w:rPr>
        <w:t xml:space="preserve">; </w:t>
      </w:r>
    </w:p>
    <w:p w:rsidR="00C92566" w:rsidRPr="00772365" w:rsidRDefault="00C92566" w:rsidP="00D228D0">
      <w:pPr>
        <w:pStyle w:val="afc"/>
        <w:shd w:val="clear" w:color="auto" w:fill="FEFEFE"/>
        <w:spacing w:after="0"/>
        <w:ind w:hanging="709"/>
        <w:rPr>
          <w:color w:val="222222"/>
        </w:rPr>
      </w:pPr>
      <w:r w:rsidRPr="00772365">
        <w:rPr>
          <w:color w:val="222222"/>
        </w:rPr>
        <w:t xml:space="preserve">           2. Электротехника. Электроника [Электронные ресурсы]. –http://www.vsya-elektrotehnika.ru</w:t>
      </w:r>
    </w:p>
    <w:p w:rsidR="00C92566" w:rsidRPr="00772365" w:rsidRDefault="00C92566" w:rsidP="00D228D0">
      <w:pPr>
        <w:pStyle w:val="afc"/>
        <w:shd w:val="clear" w:color="auto" w:fill="FEFEFE"/>
        <w:spacing w:after="0"/>
        <w:ind w:hanging="709"/>
        <w:rPr>
          <w:color w:val="222222"/>
        </w:rPr>
      </w:pPr>
      <w:r w:rsidRPr="00772365">
        <w:rPr>
          <w:color w:val="222222"/>
        </w:rPr>
        <w:t xml:space="preserve">           3. Электротехника: УМК [Электронные ресурсы]. –http://model.exponenta.ru/electro</w:t>
      </w:r>
    </w:p>
    <w:p w:rsidR="00C92566" w:rsidRPr="00772365" w:rsidRDefault="00C92566" w:rsidP="00D228D0">
      <w:pPr>
        <w:pStyle w:val="a4"/>
        <w:ind w:left="0" w:firstLine="709"/>
        <w:jc w:val="both"/>
        <w:rPr>
          <w:rFonts w:ascii="Times New Roman" w:hAnsi="Times New Roman"/>
        </w:rPr>
      </w:pPr>
      <w:r w:rsidRPr="00772365">
        <w:rPr>
          <w:rFonts w:ascii="Times New Roman" w:hAnsi="Times New Roman"/>
        </w:rPr>
        <w:t>По договору с предприятием ООО «Гранит-М» обучающиеся имеют возможность пользоваться технической литературой</w:t>
      </w:r>
    </w:p>
    <w:p w:rsidR="00C92566" w:rsidRPr="00F737AC" w:rsidRDefault="00C92566" w:rsidP="00BF6617">
      <w:pPr>
        <w:contextualSpacing/>
        <w:jc w:val="center"/>
        <w:rPr>
          <w:rFonts w:ascii="Times New Roman" w:hAnsi="Times New Roman"/>
          <w:b/>
          <w:sz w:val="24"/>
          <w:szCs w:val="24"/>
        </w:rPr>
      </w:pPr>
      <w:r>
        <w:rPr>
          <w:b/>
          <w:sz w:val="24"/>
          <w:szCs w:val="24"/>
        </w:rPr>
        <w:br w:type="page"/>
      </w:r>
      <w:r w:rsidRPr="00F737AC">
        <w:rPr>
          <w:rFonts w:ascii="Times New Roman" w:hAnsi="Times New Roman"/>
          <w:b/>
          <w:sz w:val="24"/>
          <w:szCs w:val="24"/>
        </w:rPr>
        <w:lastRenderedPageBreak/>
        <w:t xml:space="preserve">4. КОНТРОЛЬ И ОЦЕНКА РЕЗУЛЬТАТОВ ОСВОЕНИЯ  </w:t>
      </w:r>
    </w:p>
    <w:p w:rsidR="00C92566" w:rsidRPr="00F737AC" w:rsidRDefault="00C92566" w:rsidP="00BF6617">
      <w:pPr>
        <w:contextualSpacing/>
        <w:jc w:val="center"/>
        <w:rPr>
          <w:rFonts w:ascii="Times New Roman" w:hAnsi="Times New Roman"/>
          <w:b/>
          <w:sz w:val="24"/>
          <w:szCs w:val="24"/>
        </w:rPr>
      </w:pPr>
      <w:r w:rsidRPr="00F737AC">
        <w:rPr>
          <w:rFonts w:ascii="Times New Roman" w:hAnsi="Times New Roman"/>
          <w:b/>
          <w:sz w:val="24"/>
          <w:szCs w:val="24"/>
        </w:rPr>
        <w:t>УЧЕБНОЙ ДИСЦИПЛИНЫ</w:t>
      </w:r>
    </w:p>
    <w:p w:rsidR="00C92566" w:rsidRPr="00F737AC" w:rsidRDefault="00C92566" w:rsidP="00BF6617">
      <w:pPr>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6"/>
        <w:gridCol w:w="4036"/>
        <w:gridCol w:w="2982"/>
      </w:tblGrid>
      <w:tr w:rsidR="00C92566" w:rsidRPr="00FA75A3" w:rsidTr="00A8142E">
        <w:tc>
          <w:tcPr>
            <w:tcW w:w="1439" w:type="pct"/>
          </w:tcPr>
          <w:p w:rsidR="00C92566" w:rsidRPr="002B0097" w:rsidRDefault="00C92566" w:rsidP="00011192">
            <w:pPr>
              <w:jc w:val="center"/>
              <w:rPr>
                <w:rFonts w:ascii="Times New Roman" w:hAnsi="Times New Roman"/>
                <w:sz w:val="24"/>
                <w:szCs w:val="24"/>
              </w:rPr>
            </w:pPr>
            <w:r w:rsidRPr="002B0097">
              <w:rPr>
                <w:rFonts w:ascii="Times New Roman" w:hAnsi="Times New Roman"/>
                <w:b/>
                <w:bCs/>
                <w:sz w:val="24"/>
                <w:szCs w:val="24"/>
              </w:rPr>
              <w:t>Результаты обучения</w:t>
            </w:r>
          </w:p>
        </w:tc>
        <w:tc>
          <w:tcPr>
            <w:tcW w:w="2048" w:type="pct"/>
          </w:tcPr>
          <w:p w:rsidR="00C92566" w:rsidRPr="002B0097" w:rsidRDefault="00C92566" w:rsidP="00A8142E">
            <w:pPr>
              <w:jc w:val="center"/>
              <w:rPr>
                <w:rFonts w:ascii="Times New Roman" w:hAnsi="Times New Roman"/>
                <w:b/>
                <w:bCs/>
                <w:sz w:val="24"/>
                <w:szCs w:val="24"/>
              </w:rPr>
            </w:pPr>
            <w:r w:rsidRPr="002B0097">
              <w:rPr>
                <w:rFonts w:ascii="Times New Roman" w:hAnsi="Times New Roman"/>
                <w:b/>
                <w:iCs/>
                <w:sz w:val="24"/>
                <w:szCs w:val="24"/>
              </w:rPr>
              <w:t>Показатели освоенности компетенций</w:t>
            </w:r>
          </w:p>
        </w:tc>
        <w:tc>
          <w:tcPr>
            <w:tcW w:w="1514" w:type="pct"/>
          </w:tcPr>
          <w:p w:rsidR="00C92566" w:rsidRPr="002B0097" w:rsidRDefault="00C92566" w:rsidP="00A8142E">
            <w:pPr>
              <w:jc w:val="center"/>
              <w:rPr>
                <w:rFonts w:ascii="Times New Roman" w:hAnsi="Times New Roman"/>
                <w:b/>
                <w:bCs/>
                <w:sz w:val="24"/>
                <w:szCs w:val="24"/>
              </w:rPr>
            </w:pPr>
            <w:r w:rsidRPr="002B0097">
              <w:rPr>
                <w:rFonts w:ascii="Times New Roman" w:hAnsi="Times New Roman"/>
                <w:b/>
                <w:bCs/>
                <w:sz w:val="24"/>
                <w:szCs w:val="24"/>
              </w:rPr>
              <w:t>Методы оценки</w:t>
            </w:r>
          </w:p>
        </w:tc>
      </w:tr>
      <w:tr w:rsidR="00C92566" w:rsidRPr="00FA75A3" w:rsidTr="00A8142E">
        <w:tc>
          <w:tcPr>
            <w:tcW w:w="1439" w:type="pct"/>
          </w:tcPr>
          <w:p w:rsidR="00C92566" w:rsidRPr="002B0097" w:rsidRDefault="00C92566" w:rsidP="00A8142E">
            <w:pPr>
              <w:rPr>
                <w:rFonts w:ascii="Times New Roman" w:hAnsi="Times New Roman"/>
                <w:b/>
                <w:bCs/>
                <w:sz w:val="24"/>
                <w:szCs w:val="24"/>
              </w:rPr>
            </w:pPr>
            <w:r w:rsidRPr="002B0097">
              <w:rPr>
                <w:rFonts w:ascii="Times New Roman" w:hAnsi="Times New Roman"/>
                <w:b/>
                <w:bCs/>
                <w:sz w:val="24"/>
                <w:szCs w:val="24"/>
              </w:rPr>
              <w:t>Знания:</w:t>
            </w:r>
          </w:p>
          <w:p w:rsidR="00C92566" w:rsidRPr="002B0097" w:rsidRDefault="00C92566" w:rsidP="00BF6617">
            <w:pPr>
              <w:numPr>
                <w:ilvl w:val="0"/>
                <w:numId w:val="17"/>
              </w:numPr>
              <w:ind w:left="312" w:hanging="312"/>
              <w:contextualSpacing/>
              <w:rPr>
                <w:rFonts w:ascii="Times New Roman" w:hAnsi="Times New Roman"/>
                <w:bCs/>
                <w:noProof/>
                <w:sz w:val="24"/>
                <w:szCs w:val="24"/>
              </w:rPr>
            </w:pPr>
            <w:r w:rsidRPr="002B0097">
              <w:rPr>
                <w:rFonts w:ascii="Times New Roman" w:hAnsi="Times New Roman"/>
                <w:bCs/>
                <w:noProof/>
                <w:sz w:val="24"/>
                <w:szCs w:val="24"/>
              </w:rPr>
              <w:t xml:space="preserve">методы расчета и измерения основных параметров электрических, магнитных цепей; </w:t>
            </w:r>
          </w:p>
          <w:p w:rsidR="00C92566" w:rsidRPr="002B0097" w:rsidRDefault="00C92566" w:rsidP="00BF6617">
            <w:pPr>
              <w:numPr>
                <w:ilvl w:val="0"/>
                <w:numId w:val="17"/>
              </w:numPr>
              <w:ind w:left="312" w:hanging="312"/>
              <w:contextualSpacing/>
              <w:rPr>
                <w:rFonts w:ascii="Times New Roman" w:hAnsi="Times New Roman"/>
                <w:bCs/>
                <w:noProof/>
                <w:sz w:val="24"/>
                <w:szCs w:val="24"/>
              </w:rPr>
            </w:pPr>
            <w:r w:rsidRPr="002B0097">
              <w:rPr>
                <w:rFonts w:ascii="Times New Roman" w:hAnsi="Times New Roman"/>
                <w:bCs/>
                <w:noProof/>
                <w:sz w:val="24"/>
                <w:szCs w:val="24"/>
              </w:rPr>
              <w:t xml:space="preserve">основные законы электротехники; </w:t>
            </w:r>
          </w:p>
          <w:p w:rsidR="00C92566" w:rsidRPr="002B0097" w:rsidRDefault="00C92566" w:rsidP="00BF6617">
            <w:pPr>
              <w:numPr>
                <w:ilvl w:val="0"/>
                <w:numId w:val="17"/>
              </w:numPr>
              <w:ind w:left="312" w:hanging="312"/>
              <w:contextualSpacing/>
              <w:rPr>
                <w:rFonts w:ascii="Times New Roman" w:hAnsi="Times New Roman"/>
                <w:bCs/>
                <w:noProof/>
                <w:sz w:val="24"/>
                <w:szCs w:val="24"/>
              </w:rPr>
            </w:pPr>
            <w:r w:rsidRPr="002B0097">
              <w:rPr>
                <w:rFonts w:ascii="Times New Roman" w:hAnsi="Times New Roman"/>
                <w:bCs/>
                <w:noProof/>
                <w:sz w:val="24"/>
                <w:szCs w:val="24"/>
              </w:rPr>
              <w:t>способы получения, передачи и использования электрической энергии;</w:t>
            </w:r>
          </w:p>
          <w:p w:rsidR="00C92566" w:rsidRPr="002B0097" w:rsidRDefault="00C92566" w:rsidP="00BF6617">
            <w:pPr>
              <w:numPr>
                <w:ilvl w:val="0"/>
                <w:numId w:val="17"/>
              </w:numPr>
              <w:ind w:left="312" w:hanging="312"/>
              <w:contextualSpacing/>
              <w:rPr>
                <w:rFonts w:ascii="Times New Roman" w:hAnsi="Times New Roman"/>
                <w:bCs/>
                <w:noProof/>
                <w:sz w:val="24"/>
                <w:szCs w:val="24"/>
              </w:rPr>
            </w:pPr>
            <w:r w:rsidRPr="002B0097">
              <w:rPr>
                <w:rFonts w:ascii="Times New Roman" w:hAnsi="Times New Roman"/>
                <w:bCs/>
                <w:noProof/>
                <w:sz w:val="24"/>
                <w:szCs w:val="24"/>
              </w:rPr>
              <w:t>характеристики и параметры электрических и магнитных полей;</w:t>
            </w:r>
          </w:p>
          <w:p w:rsidR="00C92566" w:rsidRPr="002B0097" w:rsidRDefault="00C92566" w:rsidP="00BF6617">
            <w:pPr>
              <w:numPr>
                <w:ilvl w:val="0"/>
                <w:numId w:val="17"/>
              </w:numPr>
              <w:ind w:left="312" w:hanging="312"/>
              <w:contextualSpacing/>
              <w:rPr>
                <w:rFonts w:ascii="Times New Roman" w:hAnsi="Times New Roman"/>
                <w:bCs/>
                <w:noProof/>
                <w:sz w:val="24"/>
                <w:szCs w:val="24"/>
              </w:rPr>
            </w:pPr>
            <w:r w:rsidRPr="002B0097">
              <w:rPr>
                <w:rFonts w:ascii="Times New Roman" w:hAnsi="Times New Roman"/>
                <w:bCs/>
                <w:noProof/>
                <w:sz w:val="24"/>
                <w:szCs w:val="24"/>
              </w:rPr>
              <w:t>основы физических процессов в проводниках, полупроводниках и диэлектриках, и их свойства;</w:t>
            </w:r>
          </w:p>
          <w:p w:rsidR="00C92566" w:rsidRPr="002B0097" w:rsidRDefault="00C92566" w:rsidP="00BF6617">
            <w:pPr>
              <w:numPr>
                <w:ilvl w:val="0"/>
                <w:numId w:val="17"/>
              </w:numPr>
              <w:ind w:left="312" w:hanging="312"/>
              <w:contextualSpacing/>
              <w:rPr>
                <w:rFonts w:ascii="Times New Roman" w:hAnsi="Times New Roman"/>
                <w:bCs/>
                <w:noProof/>
                <w:sz w:val="24"/>
                <w:szCs w:val="24"/>
              </w:rPr>
            </w:pPr>
            <w:r w:rsidRPr="002B0097">
              <w:rPr>
                <w:rFonts w:ascii="Times New Roman" w:hAnsi="Times New Roman"/>
                <w:bCs/>
                <w:noProof/>
                <w:sz w:val="24"/>
                <w:szCs w:val="24"/>
              </w:rPr>
              <w:t>параметры электрических схем;</w:t>
            </w:r>
          </w:p>
          <w:p w:rsidR="00C92566" w:rsidRPr="002B0097" w:rsidRDefault="00C92566" w:rsidP="00BF6617">
            <w:pPr>
              <w:numPr>
                <w:ilvl w:val="0"/>
                <w:numId w:val="17"/>
              </w:numPr>
              <w:ind w:left="312" w:hanging="312"/>
              <w:contextualSpacing/>
              <w:rPr>
                <w:rFonts w:ascii="Times New Roman" w:hAnsi="Times New Roman"/>
                <w:bCs/>
                <w:noProof/>
                <w:sz w:val="24"/>
                <w:szCs w:val="24"/>
              </w:rPr>
            </w:pPr>
            <w:r w:rsidRPr="002B0097">
              <w:rPr>
                <w:rFonts w:ascii="Times New Roman" w:hAnsi="Times New Roman"/>
                <w:bCs/>
                <w:noProof/>
                <w:sz w:val="24"/>
                <w:szCs w:val="24"/>
              </w:rPr>
              <w:t>принципы выбора электрических и электронных устройств и приборов;</w:t>
            </w:r>
          </w:p>
          <w:p w:rsidR="00C92566" w:rsidRPr="002B0097" w:rsidRDefault="00C92566" w:rsidP="00BF6617">
            <w:pPr>
              <w:numPr>
                <w:ilvl w:val="0"/>
                <w:numId w:val="17"/>
              </w:numPr>
              <w:ind w:left="312" w:hanging="312"/>
              <w:contextualSpacing/>
              <w:rPr>
                <w:rFonts w:ascii="Times New Roman" w:hAnsi="Times New Roman"/>
                <w:bCs/>
                <w:noProof/>
                <w:sz w:val="24"/>
                <w:szCs w:val="24"/>
              </w:rPr>
            </w:pPr>
            <w:r w:rsidRPr="002B0097">
              <w:rPr>
                <w:rFonts w:ascii="Times New Roman" w:hAnsi="Times New Roman"/>
                <w:bCs/>
                <w:noProof/>
                <w:sz w:val="24"/>
                <w:szCs w:val="24"/>
              </w:rPr>
              <w:t>принципы действия, устройство, основные характеристики электротехнических и электронных устройств и приборов;</w:t>
            </w:r>
          </w:p>
          <w:p w:rsidR="00C92566" w:rsidRPr="002B0097" w:rsidRDefault="00C92566" w:rsidP="00BF6617">
            <w:pPr>
              <w:numPr>
                <w:ilvl w:val="0"/>
                <w:numId w:val="17"/>
              </w:numPr>
              <w:ind w:left="312" w:hanging="312"/>
              <w:contextualSpacing/>
              <w:rPr>
                <w:rFonts w:ascii="Times New Roman" w:hAnsi="Times New Roman"/>
                <w:bCs/>
                <w:noProof/>
                <w:sz w:val="24"/>
                <w:szCs w:val="24"/>
              </w:rPr>
            </w:pPr>
            <w:r w:rsidRPr="002B0097">
              <w:rPr>
                <w:rFonts w:ascii="Times New Roman" w:hAnsi="Times New Roman"/>
                <w:bCs/>
                <w:noProof/>
                <w:sz w:val="24"/>
                <w:szCs w:val="24"/>
              </w:rPr>
              <w:t>классификацию электронных приборов, их устройство и область применения;</w:t>
            </w:r>
          </w:p>
          <w:p w:rsidR="00C92566" w:rsidRPr="002B0097" w:rsidRDefault="00C92566" w:rsidP="00BF6617">
            <w:pPr>
              <w:numPr>
                <w:ilvl w:val="0"/>
                <w:numId w:val="17"/>
              </w:numPr>
              <w:ind w:left="312" w:hanging="312"/>
              <w:contextualSpacing/>
              <w:rPr>
                <w:rFonts w:ascii="Times New Roman" w:hAnsi="Times New Roman"/>
                <w:bCs/>
                <w:i/>
                <w:sz w:val="24"/>
                <w:szCs w:val="24"/>
              </w:rPr>
            </w:pPr>
            <w:r w:rsidRPr="002B0097">
              <w:rPr>
                <w:rFonts w:ascii="Times New Roman" w:hAnsi="Times New Roman"/>
                <w:bCs/>
                <w:noProof/>
                <w:sz w:val="24"/>
                <w:szCs w:val="24"/>
              </w:rPr>
              <w:t xml:space="preserve">классификация, устройство и принципы работы различных </w:t>
            </w:r>
            <w:r w:rsidRPr="002B0097">
              <w:rPr>
                <w:rFonts w:ascii="Times New Roman" w:hAnsi="Times New Roman"/>
                <w:bCs/>
                <w:noProof/>
                <w:sz w:val="24"/>
                <w:szCs w:val="24"/>
              </w:rPr>
              <w:lastRenderedPageBreak/>
              <w:t>источников питания.</w:t>
            </w:r>
          </w:p>
        </w:tc>
        <w:tc>
          <w:tcPr>
            <w:tcW w:w="2048" w:type="pct"/>
          </w:tcPr>
          <w:p w:rsidR="00C92566" w:rsidRPr="002B0097" w:rsidRDefault="00C92566" w:rsidP="00187C47">
            <w:pPr>
              <w:rPr>
                <w:rFonts w:ascii="Times New Roman" w:hAnsi="Times New Roman"/>
                <w:bCs/>
                <w:sz w:val="24"/>
                <w:szCs w:val="24"/>
              </w:rPr>
            </w:pPr>
            <w:r w:rsidRPr="002B0097">
              <w:rPr>
                <w:rFonts w:ascii="Times New Roman" w:hAnsi="Times New Roman"/>
                <w:bCs/>
                <w:sz w:val="24"/>
                <w:szCs w:val="24"/>
              </w:rPr>
              <w:lastRenderedPageBreak/>
              <w:t>Успешность освоения знаний соответствует выполнению следующих требований</w:t>
            </w:r>
          </w:p>
          <w:p w:rsidR="00C92566" w:rsidRPr="002B0097" w:rsidRDefault="00C92566" w:rsidP="00187C47">
            <w:pPr>
              <w:pStyle w:val="afc"/>
              <w:spacing w:after="0"/>
              <w:jc w:val="both"/>
            </w:pPr>
            <w:r w:rsidRPr="002B0097">
              <w:t xml:space="preserve">обучающийся свободно владеет теоретическим материалом, без затруднений излагает его и использует на практике, </w:t>
            </w:r>
          </w:p>
          <w:p w:rsidR="00C92566" w:rsidRPr="002B0097" w:rsidRDefault="00C92566" w:rsidP="00187C47">
            <w:pPr>
              <w:pStyle w:val="afc"/>
              <w:spacing w:after="0"/>
              <w:jc w:val="both"/>
            </w:pPr>
            <w:r w:rsidRPr="002B0097">
              <w:t>знает оборудование</w:t>
            </w:r>
          </w:p>
          <w:p w:rsidR="00C92566" w:rsidRPr="002B0097" w:rsidRDefault="00C92566" w:rsidP="00187C47">
            <w:pPr>
              <w:pStyle w:val="afc"/>
              <w:spacing w:after="0"/>
              <w:jc w:val="both"/>
            </w:pPr>
            <w:r w:rsidRPr="002B0097">
              <w:t xml:space="preserve"> правильно выполняет технологические операции</w:t>
            </w:r>
          </w:p>
          <w:p w:rsidR="00C92566" w:rsidRPr="002B0097" w:rsidRDefault="00C92566" w:rsidP="00187C47">
            <w:pPr>
              <w:pStyle w:val="afc"/>
              <w:spacing w:after="0"/>
              <w:jc w:val="both"/>
            </w:pPr>
            <w:r w:rsidRPr="002B0097">
              <w:t>владеет приемами самоконтроля</w:t>
            </w:r>
          </w:p>
          <w:p w:rsidR="00C92566" w:rsidRPr="002B0097" w:rsidRDefault="00C92566" w:rsidP="0018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 w:val="24"/>
                <w:szCs w:val="24"/>
              </w:rPr>
            </w:pPr>
            <w:r w:rsidRPr="002B0097">
              <w:rPr>
                <w:rFonts w:ascii="Times New Roman" w:hAnsi="Times New Roman"/>
                <w:sz w:val="24"/>
                <w:szCs w:val="24"/>
              </w:rPr>
              <w:t>соблюдает правила безопасности</w:t>
            </w:r>
          </w:p>
          <w:p w:rsidR="00C92566" w:rsidRPr="002B0097" w:rsidRDefault="00C92566" w:rsidP="0018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 w:val="24"/>
                <w:szCs w:val="24"/>
              </w:rPr>
            </w:pPr>
            <w:r w:rsidRPr="002B0097">
              <w:rPr>
                <w:rFonts w:ascii="Times New Roman" w:hAnsi="Times New Roman"/>
                <w:sz w:val="24"/>
                <w:szCs w:val="24"/>
              </w:rPr>
              <w:t>Способен проводить измерения электрических и неэлектрических величин применительно к объектам профессиональной деятельности</w:t>
            </w:r>
          </w:p>
        </w:tc>
        <w:tc>
          <w:tcPr>
            <w:tcW w:w="1514" w:type="pct"/>
          </w:tcPr>
          <w:p w:rsidR="00C92566" w:rsidRPr="002B0097" w:rsidRDefault="00C92566" w:rsidP="00D228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sz w:val="24"/>
                <w:szCs w:val="24"/>
              </w:rPr>
            </w:pPr>
            <w:r w:rsidRPr="002B0097">
              <w:rPr>
                <w:rFonts w:ascii="Times New Roman" w:hAnsi="Times New Roman"/>
                <w:b/>
                <w:sz w:val="24"/>
                <w:szCs w:val="24"/>
              </w:rPr>
              <w:t xml:space="preserve">Текущий контроль: </w:t>
            </w:r>
          </w:p>
          <w:p w:rsidR="00C92566" w:rsidRPr="002B0097" w:rsidRDefault="00C92566" w:rsidP="00D228D0">
            <w:pPr>
              <w:rPr>
                <w:rFonts w:ascii="Times New Roman" w:hAnsi="Times New Roman"/>
                <w:bCs/>
                <w:sz w:val="24"/>
                <w:szCs w:val="24"/>
              </w:rPr>
            </w:pPr>
            <w:r w:rsidRPr="002B0097">
              <w:rPr>
                <w:rFonts w:ascii="Times New Roman" w:hAnsi="Times New Roman"/>
                <w:bCs/>
                <w:sz w:val="24"/>
                <w:szCs w:val="24"/>
              </w:rPr>
              <w:t xml:space="preserve">Тестирование, фронтальный опрос, решение ситуационных задач </w:t>
            </w:r>
          </w:p>
          <w:p w:rsidR="00C92566" w:rsidRPr="002B0097" w:rsidRDefault="00C92566" w:rsidP="00D228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Cs/>
                <w:sz w:val="24"/>
                <w:szCs w:val="24"/>
              </w:rPr>
            </w:pPr>
            <w:r w:rsidRPr="002B0097">
              <w:rPr>
                <w:rFonts w:ascii="Times New Roman" w:hAnsi="Times New Roman"/>
                <w:bCs/>
                <w:sz w:val="24"/>
                <w:szCs w:val="24"/>
              </w:rPr>
              <w:t>Текущий контроль в форме защиты практических и лабораторных работ</w:t>
            </w:r>
            <w:r>
              <w:rPr>
                <w:rFonts w:ascii="Times New Roman" w:hAnsi="Times New Roman"/>
                <w:bCs/>
                <w:sz w:val="24"/>
                <w:szCs w:val="24"/>
              </w:rPr>
              <w:t>.</w:t>
            </w:r>
          </w:p>
          <w:p w:rsidR="00C92566" w:rsidRDefault="00C92566" w:rsidP="00D228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 w:val="24"/>
                <w:szCs w:val="24"/>
              </w:rPr>
            </w:pPr>
            <w:r w:rsidRPr="002B0097">
              <w:rPr>
                <w:rFonts w:ascii="Times New Roman" w:hAnsi="Times New Roman"/>
                <w:bCs/>
                <w:sz w:val="24"/>
                <w:szCs w:val="24"/>
              </w:rPr>
              <w:t>Выполнение контрольных работ</w:t>
            </w:r>
            <w:r>
              <w:rPr>
                <w:rFonts w:ascii="Times New Roman" w:hAnsi="Times New Roman"/>
                <w:bCs/>
                <w:sz w:val="24"/>
                <w:szCs w:val="24"/>
              </w:rPr>
              <w:t>.</w:t>
            </w:r>
            <w:r w:rsidRPr="002B0097">
              <w:rPr>
                <w:rFonts w:ascii="Times New Roman" w:hAnsi="Times New Roman"/>
                <w:sz w:val="24"/>
                <w:szCs w:val="24"/>
              </w:rPr>
              <w:t xml:space="preserve"> </w:t>
            </w:r>
          </w:p>
          <w:p w:rsidR="00C92566" w:rsidRPr="002B0097" w:rsidRDefault="00C92566" w:rsidP="00D228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 w:val="24"/>
                <w:szCs w:val="24"/>
              </w:rPr>
            </w:pPr>
            <w:r w:rsidRPr="002B0097">
              <w:rPr>
                <w:rFonts w:ascii="Times New Roman" w:hAnsi="Times New Roman"/>
                <w:sz w:val="24"/>
                <w:szCs w:val="24"/>
              </w:rPr>
              <w:t>Промежуточная аттестация</w:t>
            </w:r>
            <w:r>
              <w:rPr>
                <w:rFonts w:ascii="Times New Roman" w:hAnsi="Times New Roman"/>
                <w:sz w:val="24"/>
                <w:szCs w:val="24"/>
              </w:rPr>
              <w:t>.</w:t>
            </w:r>
          </w:p>
          <w:p w:rsidR="00C92566" w:rsidRPr="002B0097" w:rsidRDefault="00C92566" w:rsidP="00A814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 w:val="24"/>
                <w:szCs w:val="24"/>
              </w:rPr>
            </w:pPr>
          </w:p>
        </w:tc>
      </w:tr>
      <w:tr w:rsidR="00C92566" w:rsidRPr="00FA75A3" w:rsidTr="00A8142E">
        <w:tc>
          <w:tcPr>
            <w:tcW w:w="1439" w:type="pct"/>
          </w:tcPr>
          <w:p w:rsidR="00C92566" w:rsidRPr="002B0097" w:rsidRDefault="00C92566" w:rsidP="00D228D0">
            <w:pPr>
              <w:suppressAutoHyphens/>
              <w:spacing w:line="276" w:lineRule="auto"/>
              <w:contextualSpacing/>
              <w:rPr>
                <w:rFonts w:ascii="Times New Roman" w:hAnsi="Times New Roman"/>
                <w:bCs/>
                <w:i/>
                <w:sz w:val="24"/>
                <w:szCs w:val="24"/>
              </w:rPr>
            </w:pPr>
            <w:r w:rsidRPr="002B0097">
              <w:rPr>
                <w:rFonts w:ascii="Times New Roman" w:hAnsi="Times New Roman"/>
                <w:bCs/>
                <w:i/>
                <w:sz w:val="24"/>
                <w:szCs w:val="24"/>
              </w:rPr>
              <w:lastRenderedPageBreak/>
              <w:t xml:space="preserve">Умеет: </w:t>
            </w:r>
          </w:p>
          <w:p w:rsidR="00C92566" w:rsidRPr="002B0097" w:rsidRDefault="00C92566" w:rsidP="00D228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2B0097">
              <w:rPr>
                <w:rFonts w:ascii="Times New Roman" w:hAnsi="Times New Roman"/>
                <w:bCs/>
                <w:i/>
                <w:sz w:val="24"/>
                <w:szCs w:val="24"/>
              </w:rPr>
              <w:t xml:space="preserve">- </w:t>
            </w:r>
            <w:r w:rsidRPr="002B0097">
              <w:rPr>
                <w:rFonts w:ascii="Times New Roman" w:hAnsi="Times New Roman"/>
                <w:sz w:val="24"/>
                <w:szCs w:val="24"/>
              </w:rPr>
              <w:t>Умения:</w:t>
            </w:r>
          </w:p>
          <w:p w:rsidR="00C92566" w:rsidRPr="00DE43A6" w:rsidRDefault="00C92566" w:rsidP="00D228D0">
            <w:pPr>
              <w:pStyle w:val="affffff5"/>
              <w:spacing w:after="0"/>
              <w:ind w:left="0"/>
              <w:rPr>
                <w:rFonts w:ascii="Times New Roman" w:hAnsi="Times New Roman"/>
                <w:sz w:val="24"/>
                <w:szCs w:val="24"/>
              </w:rPr>
            </w:pPr>
            <w:r w:rsidRPr="00DE43A6">
              <w:rPr>
                <w:rFonts w:ascii="Times New Roman" w:hAnsi="Times New Roman"/>
                <w:sz w:val="24"/>
                <w:szCs w:val="24"/>
              </w:rPr>
              <w:t>подбирать электрические приборы и оборудование с определенными параметрами и характеристиками;</w:t>
            </w:r>
          </w:p>
          <w:p w:rsidR="00C92566" w:rsidRPr="002B0097" w:rsidRDefault="00C92566" w:rsidP="00D228D0">
            <w:pPr>
              <w:rPr>
                <w:rFonts w:ascii="Times New Roman" w:hAnsi="Times New Roman"/>
                <w:sz w:val="24"/>
                <w:szCs w:val="24"/>
              </w:rPr>
            </w:pPr>
            <w:r w:rsidRPr="002B0097">
              <w:rPr>
                <w:rFonts w:ascii="Times New Roman" w:hAnsi="Times New Roman"/>
                <w:sz w:val="24"/>
                <w:szCs w:val="24"/>
              </w:rPr>
              <w:t>эксплуатировать электрооборудование и механизмы передачи движения технологических машин и аппаратов;</w:t>
            </w:r>
          </w:p>
          <w:p w:rsidR="00C92566" w:rsidRPr="002B0097" w:rsidRDefault="00C92566" w:rsidP="00D228D0">
            <w:pPr>
              <w:rPr>
                <w:rFonts w:ascii="Times New Roman" w:hAnsi="Times New Roman"/>
                <w:sz w:val="24"/>
                <w:szCs w:val="24"/>
              </w:rPr>
            </w:pPr>
            <w:r w:rsidRPr="002B0097">
              <w:rPr>
                <w:rFonts w:ascii="Times New Roman" w:hAnsi="Times New Roman"/>
                <w:sz w:val="24"/>
                <w:szCs w:val="24"/>
              </w:rPr>
              <w:t>рассчитывать параметры электрических, магнитных цепей;</w:t>
            </w:r>
          </w:p>
          <w:p w:rsidR="00C92566" w:rsidRPr="002B0097" w:rsidRDefault="00C92566" w:rsidP="00D228D0">
            <w:pPr>
              <w:rPr>
                <w:rFonts w:ascii="Times New Roman" w:hAnsi="Times New Roman"/>
                <w:sz w:val="24"/>
                <w:szCs w:val="24"/>
              </w:rPr>
            </w:pPr>
            <w:r w:rsidRPr="002B0097">
              <w:rPr>
                <w:rFonts w:ascii="Times New Roman" w:hAnsi="Times New Roman"/>
                <w:sz w:val="24"/>
                <w:szCs w:val="24"/>
              </w:rPr>
              <w:t>снимать показания и пользоваться электроизмерительными приборами и приспособлениями;</w:t>
            </w:r>
          </w:p>
          <w:p w:rsidR="00C92566" w:rsidRPr="002B0097" w:rsidRDefault="00C92566" w:rsidP="00D228D0">
            <w:pPr>
              <w:rPr>
                <w:rFonts w:ascii="Times New Roman" w:hAnsi="Times New Roman"/>
                <w:sz w:val="24"/>
                <w:szCs w:val="24"/>
              </w:rPr>
            </w:pPr>
            <w:r w:rsidRPr="002B0097">
              <w:rPr>
                <w:rFonts w:ascii="Times New Roman" w:hAnsi="Times New Roman"/>
                <w:sz w:val="24"/>
                <w:szCs w:val="24"/>
              </w:rPr>
              <w:t>собирать электрические схемы;</w:t>
            </w:r>
          </w:p>
          <w:p w:rsidR="00C92566" w:rsidRPr="002B0097" w:rsidRDefault="00C92566" w:rsidP="00D228D0">
            <w:pPr>
              <w:rPr>
                <w:b/>
                <w:bCs/>
                <w:sz w:val="24"/>
                <w:szCs w:val="24"/>
              </w:rPr>
            </w:pPr>
            <w:r w:rsidRPr="002B0097">
              <w:rPr>
                <w:rFonts w:ascii="Times New Roman" w:hAnsi="Times New Roman"/>
                <w:sz w:val="24"/>
                <w:szCs w:val="24"/>
              </w:rPr>
              <w:t>читать принципиальные, электрические и монтажные схемы;</w:t>
            </w:r>
          </w:p>
        </w:tc>
        <w:tc>
          <w:tcPr>
            <w:tcW w:w="2048" w:type="pct"/>
          </w:tcPr>
          <w:p w:rsidR="00C92566" w:rsidRPr="002B0097" w:rsidRDefault="00C92566" w:rsidP="00187C47">
            <w:pPr>
              <w:rPr>
                <w:rFonts w:ascii="Times New Roman" w:hAnsi="Times New Roman"/>
                <w:bCs/>
                <w:sz w:val="24"/>
                <w:szCs w:val="24"/>
              </w:rPr>
            </w:pPr>
            <w:r w:rsidRPr="002B0097">
              <w:rPr>
                <w:rFonts w:ascii="Times New Roman" w:hAnsi="Times New Roman"/>
                <w:bCs/>
                <w:sz w:val="24"/>
                <w:szCs w:val="24"/>
              </w:rPr>
              <w:t>Успешность освоения умений и умений соответствует выполнению следующих требований:</w:t>
            </w:r>
          </w:p>
          <w:p w:rsidR="00C92566" w:rsidRPr="002B0097" w:rsidRDefault="00C92566" w:rsidP="00187C47">
            <w:pPr>
              <w:rPr>
                <w:rFonts w:ascii="Times New Roman" w:hAnsi="Times New Roman"/>
                <w:sz w:val="24"/>
                <w:szCs w:val="24"/>
              </w:rPr>
            </w:pPr>
            <w:r w:rsidRPr="002B0097">
              <w:rPr>
                <w:rFonts w:ascii="Times New Roman" w:hAnsi="Times New Roman"/>
                <w:bCs/>
                <w:sz w:val="24"/>
                <w:szCs w:val="24"/>
              </w:rPr>
              <w:t xml:space="preserve">Обучающийся </w:t>
            </w:r>
            <w:r w:rsidRPr="002B0097">
              <w:rPr>
                <w:rFonts w:ascii="Times New Roman" w:hAnsi="Times New Roman"/>
                <w:sz w:val="24"/>
                <w:szCs w:val="24"/>
              </w:rPr>
              <w:t xml:space="preserve">умеет готовить оборудование к работе </w:t>
            </w:r>
          </w:p>
          <w:p w:rsidR="00C92566" w:rsidRPr="002B0097" w:rsidRDefault="00C92566" w:rsidP="00187C47">
            <w:pPr>
              <w:rPr>
                <w:rFonts w:ascii="Times New Roman" w:hAnsi="Times New Roman"/>
                <w:sz w:val="24"/>
                <w:szCs w:val="24"/>
              </w:rPr>
            </w:pPr>
            <w:r w:rsidRPr="002B0097">
              <w:rPr>
                <w:rFonts w:ascii="Times New Roman" w:hAnsi="Times New Roman"/>
                <w:sz w:val="24"/>
                <w:szCs w:val="24"/>
              </w:rPr>
              <w:t>выполнять лабораторные и практические работы в соответствии с методическими указаниями к ним</w:t>
            </w:r>
          </w:p>
          <w:p w:rsidR="00C92566" w:rsidRPr="002B0097" w:rsidRDefault="00C92566" w:rsidP="00187C47">
            <w:pPr>
              <w:rPr>
                <w:rFonts w:ascii="Times New Roman" w:hAnsi="Times New Roman"/>
                <w:sz w:val="24"/>
                <w:szCs w:val="24"/>
              </w:rPr>
            </w:pPr>
            <w:r w:rsidRPr="002B0097">
              <w:rPr>
                <w:rFonts w:ascii="Times New Roman" w:hAnsi="Times New Roman"/>
                <w:sz w:val="24"/>
                <w:szCs w:val="24"/>
              </w:rPr>
              <w:t xml:space="preserve">правильно организовывать свое рабочее место и поддерживать его в порядке на протяжении выполняемой лабораторной  работы </w:t>
            </w:r>
          </w:p>
          <w:p w:rsidR="00C92566" w:rsidRPr="002B0097" w:rsidRDefault="00C92566" w:rsidP="00187C47">
            <w:pPr>
              <w:rPr>
                <w:rFonts w:ascii="Times New Roman" w:hAnsi="Times New Roman"/>
                <w:sz w:val="24"/>
                <w:szCs w:val="24"/>
              </w:rPr>
            </w:pPr>
            <w:r w:rsidRPr="002B0097">
              <w:rPr>
                <w:rFonts w:ascii="Times New Roman" w:hAnsi="Times New Roman"/>
                <w:sz w:val="24"/>
                <w:szCs w:val="24"/>
              </w:rPr>
              <w:t>умеет самостоятельно пользоваться справочной литературой</w:t>
            </w:r>
          </w:p>
          <w:p w:rsidR="00C92566" w:rsidRPr="002B0097" w:rsidRDefault="00C92566" w:rsidP="00A814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sz w:val="24"/>
                <w:szCs w:val="24"/>
              </w:rPr>
            </w:pPr>
          </w:p>
        </w:tc>
        <w:tc>
          <w:tcPr>
            <w:tcW w:w="1514" w:type="pct"/>
          </w:tcPr>
          <w:p w:rsidR="00C92566" w:rsidRPr="002B0097" w:rsidRDefault="00C92566" w:rsidP="00A814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sz w:val="24"/>
                <w:szCs w:val="24"/>
              </w:rPr>
            </w:pPr>
          </w:p>
          <w:p w:rsidR="00C92566" w:rsidRPr="002B0097" w:rsidRDefault="00C92566" w:rsidP="00187C47">
            <w:pPr>
              <w:rPr>
                <w:sz w:val="24"/>
                <w:szCs w:val="24"/>
              </w:rPr>
            </w:pPr>
            <w:r w:rsidRPr="002B0097">
              <w:rPr>
                <w:rFonts w:ascii="Times New Roman" w:hAnsi="Times New Roman"/>
                <w:bCs/>
                <w:sz w:val="24"/>
                <w:szCs w:val="24"/>
              </w:rPr>
              <w:t>Оценка результатов выполнения практических и лабораторных работ</w:t>
            </w:r>
          </w:p>
        </w:tc>
      </w:tr>
      <w:bookmarkEnd w:id="42"/>
      <w:bookmarkEnd w:id="43"/>
      <w:bookmarkEnd w:id="44"/>
    </w:tbl>
    <w:p w:rsidR="00C92566" w:rsidRPr="00DF068E" w:rsidRDefault="00C92566" w:rsidP="006841BF">
      <w:pPr>
        <w:pStyle w:val="1e"/>
        <w:rPr>
          <w:rFonts w:ascii="Times New Roman" w:hAnsi="Times New Roman"/>
          <w:b w:val="0"/>
          <w:bCs/>
        </w:rPr>
      </w:pPr>
    </w:p>
    <w:p w:rsidR="00C92566" w:rsidRDefault="00C92566" w:rsidP="000143A1">
      <w:pPr>
        <w:jc w:val="right"/>
        <w:rPr>
          <w:rFonts w:ascii="Times New Roman" w:hAnsi="Times New Roman"/>
          <w:b/>
          <w:bCs/>
          <w:sz w:val="24"/>
          <w:szCs w:val="24"/>
        </w:rPr>
      </w:pPr>
    </w:p>
    <w:p w:rsidR="00C92566" w:rsidRDefault="00C92566" w:rsidP="000143A1">
      <w:pPr>
        <w:jc w:val="right"/>
        <w:rPr>
          <w:rFonts w:ascii="Times New Roman" w:hAnsi="Times New Roman"/>
          <w:b/>
          <w:bCs/>
          <w:sz w:val="24"/>
          <w:szCs w:val="24"/>
        </w:rPr>
      </w:pPr>
    </w:p>
    <w:p w:rsidR="00C92566" w:rsidRDefault="00C92566" w:rsidP="000143A1">
      <w:pPr>
        <w:jc w:val="right"/>
        <w:rPr>
          <w:rFonts w:ascii="Times New Roman" w:hAnsi="Times New Roman"/>
          <w:b/>
          <w:bCs/>
          <w:sz w:val="24"/>
          <w:szCs w:val="24"/>
        </w:rPr>
      </w:pPr>
    </w:p>
    <w:p w:rsidR="00C92566" w:rsidRDefault="00C92566" w:rsidP="000143A1">
      <w:pPr>
        <w:jc w:val="right"/>
        <w:rPr>
          <w:rFonts w:ascii="Times New Roman" w:hAnsi="Times New Roman"/>
          <w:b/>
          <w:bCs/>
          <w:sz w:val="24"/>
          <w:szCs w:val="24"/>
        </w:rPr>
      </w:pPr>
    </w:p>
    <w:p w:rsidR="00C92566" w:rsidRDefault="00C92566" w:rsidP="000143A1">
      <w:pPr>
        <w:jc w:val="right"/>
        <w:rPr>
          <w:rFonts w:ascii="Times New Roman" w:hAnsi="Times New Roman"/>
          <w:b/>
          <w:bCs/>
          <w:sz w:val="24"/>
          <w:szCs w:val="24"/>
        </w:rPr>
      </w:pPr>
    </w:p>
    <w:p w:rsidR="00C92566" w:rsidRDefault="00C92566" w:rsidP="000143A1">
      <w:pPr>
        <w:jc w:val="right"/>
        <w:rPr>
          <w:rFonts w:ascii="Times New Roman" w:hAnsi="Times New Roman"/>
          <w:b/>
          <w:bCs/>
          <w:sz w:val="24"/>
          <w:szCs w:val="24"/>
        </w:rPr>
      </w:pPr>
    </w:p>
    <w:p w:rsidR="00C92566" w:rsidRDefault="00C92566" w:rsidP="000143A1">
      <w:pPr>
        <w:jc w:val="right"/>
        <w:rPr>
          <w:rFonts w:ascii="Times New Roman" w:hAnsi="Times New Roman"/>
          <w:b/>
          <w:bCs/>
          <w:sz w:val="24"/>
          <w:szCs w:val="24"/>
        </w:rPr>
      </w:pPr>
    </w:p>
    <w:p w:rsidR="00C92566" w:rsidRDefault="00C92566" w:rsidP="000143A1">
      <w:pPr>
        <w:jc w:val="right"/>
        <w:rPr>
          <w:rFonts w:ascii="Times New Roman" w:hAnsi="Times New Roman"/>
          <w:b/>
          <w:bCs/>
          <w:sz w:val="24"/>
          <w:szCs w:val="24"/>
        </w:rPr>
      </w:pPr>
    </w:p>
    <w:p w:rsidR="00C92566" w:rsidRDefault="00C92566" w:rsidP="000143A1">
      <w:pPr>
        <w:jc w:val="right"/>
        <w:rPr>
          <w:rFonts w:ascii="Times New Roman" w:hAnsi="Times New Roman"/>
          <w:b/>
          <w:bCs/>
          <w:sz w:val="24"/>
          <w:szCs w:val="24"/>
        </w:rPr>
      </w:pPr>
    </w:p>
    <w:p w:rsidR="00C92566" w:rsidRDefault="00C92566" w:rsidP="000143A1">
      <w:pPr>
        <w:jc w:val="right"/>
        <w:rPr>
          <w:rFonts w:ascii="Times New Roman" w:hAnsi="Times New Roman"/>
          <w:b/>
          <w:bCs/>
          <w:sz w:val="24"/>
          <w:szCs w:val="24"/>
        </w:rPr>
      </w:pPr>
    </w:p>
    <w:p w:rsidR="00C92566" w:rsidRDefault="00C92566" w:rsidP="000143A1">
      <w:pPr>
        <w:jc w:val="right"/>
        <w:rPr>
          <w:rFonts w:ascii="Times New Roman" w:hAnsi="Times New Roman"/>
          <w:b/>
          <w:bCs/>
          <w:sz w:val="24"/>
          <w:szCs w:val="24"/>
        </w:rPr>
      </w:pPr>
    </w:p>
    <w:p w:rsidR="00C92566" w:rsidRDefault="00C92566" w:rsidP="000143A1">
      <w:pPr>
        <w:jc w:val="right"/>
        <w:rPr>
          <w:rFonts w:ascii="Times New Roman" w:hAnsi="Times New Roman"/>
          <w:b/>
          <w:bCs/>
          <w:sz w:val="24"/>
          <w:szCs w:val="24"/>
        </w:rPr>
      </w:pPr>
    </w:p>
    <w:p w:rsidR="00CC6FC3" w:rsidRDefault="00CC6FC3" w:rsidP="00CC6FC3">
      <w:pPr>
        <w:rPr>
          <w:rFonts w:ascii="Times New Roman Полужирный" w:hAnsi="Times New Roman Полужирный"/>
          <w:b/>
          <w:bCs/>
          <w:caps/>
          <w:kern w:val="32"/>
          <w:sz w:val="24"/>
          <w:szCs w:val="24"/>
        </w:rPr>
      </w:pPr>
      <w:bookmarkStart w:id="45" w:name="_GoBack"/>
      <w:bookmarkEnd w:id="45"/>
    </w:p>
    <w:p w:rsidR="00C92566" w:rsidRDefault="00C92566" w:rsidP="00BD6A9B">
      <w:pPr>
        <w:jc w:val="center"/>
        <w:rPr>
          <w:rFonts w:ascii="Times New Roman Полужирный" w:hAnsi="Times New Roman Полужирный"/>
          <w:b/>
          <w:bCs/>
          <w:caps/>
          <w:kern w:val="32"/>
          <w:sz w:val="24"/>
          <w:szCs w:val="24"/>
        </w:rPr>
      </w:pPr>
    </w:p>
    <w:sectPr w:rsidR="00C92566" w:rsidSect="001604E7">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29D9" w:rsidRDefault="000D29D9" w:rsidP="00A858FE">
      <w:r>
        <w:separator/>
      </w:r>
    </w:p>
  </w:endnote>
  <w:endnote w:type="continuationSeparator" w:id="0">
    <w:p w:rsidR="000D29D9" w:rsidRDefault="000D29D9"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Полужирный">
    <w:panose1 w:val="00000000000000000000"/>
    <w:charset w:val="00"/>
    <w:family w:val="roman"/>
    <w:notTrueType/>
    <w:pitch w:val="default"/>
    <w:sig w:usb0="00000003" w:usb1="00000000"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CC"/>
    <w:family w:val="roman"/>
    <w:pitch w:val="variable"/>
    <w:sig w:usb0="A00002EF" w:usb1="420020EB"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00022FF" w:usb1="C000205B" w:usb2="00000009" w:usb3="00000000" w:csb0="000001D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20000287" w:usb1="00000000" w:usb2="00000000" w:usb3="00000000" w:csb0="0000019F" w:csb1="00000000"/>
  </w:font>
  <w:font w:name="@Batang">
    <w:altName w:val="@Batang"/>
    <w:panose1 w:val="02030600000101010101"/>
    <w:charset w:val="81"/>
    <w:family w:val="roman"/>
    <w:notTrueType/>
    <w:pitch w:val="variable"/>
    <w:sig w:usb0="00000001" w:usb1="09060000" w:usb2="00000010" w:usb3="00000000" w:csb0="00080000"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29D9" w:rsidRDefault="000D29D9" w:rsidP="00A858FE">
      <w:r>
        <w:separator/>
      </w:r>
    </w:p>
  </w:footnote>
  <w:footnote w:type="continuationSeparator" w:id="0">
    <w:p w:rsidR="000D29D9" w:rsidRDefault="000D29D9" w:rsidP="00A858F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2566" w:rsidRDefault="000D29D9">
    <w:pPr>
      <w:pStyle w:val="ac"/>
      <w:jc w:val="center"/>
    </w:pPr>
    <w:r>
      <w:fldChar w:fldCharType="begin"/>
    </w:r>
    <w:r>
      <w:instrText xml:space="preserve"> PAGE   \* MERGEFORMAT </w:instrText>
    </w:r>
    <w:r>
      <w:fldChar w:fldCharType="separate"/>
    </w:r>
    <w:r w:rsidR="00C92566">
      <w:rPr>
        <w:noProof/>
      </w:rPr>
      <w:t>48</w:t>
    </w:r>
    <w:r>
      <w:rPr>
        <w:noProof/>
      </w:rPr>
      <w:fldChar w:fldCharType="end"/>
    </w:r>
  </w:p>
  <w:p w:rsidR="00C92566" w:rsidRDefault="00C92566">
    <w:pPr>
      <w:pStyle w:val="ac"/>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2566" w:rsidRDefault="000D29D9">
    <w:pPr>
      <w:pStyle w:val="ac"/>
      <w:jc w:val="center"/>
    </w:pPr>
    <w:r>
      <w:fldChar w:fldCharType="begin"/>
    </w:r>
    <w:r>
      <w:instrText>PAGE   \* MERGEFORMAT</w:instrText>
    </w:r>
    <w:r>
      <w:fldChar w:fldCharType="separate"/>
    </w:r>
    <w:r w:rsidR="00CC6FC3">
      <w:rPr>
        <w:noProof/>
      </w:rPr>
      <w:t>21</w:t>
    </w:r>
    <w:r>
      <w:rPr>
        <w:noProof/>
      </w:rPr>
      <w:fldChar w:fldCharType="end"/>
    </w:r>
  </w:p>
  <w:p w:rsidR="00C92566" w:rsidRDefault="00C92566">
    <w:pPr>
      <w:pStyle w:val="ac"/>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2566" w:rsidRDefault="000D29D9">
    <w:pPr>
      <w:pStyle w:val="ac"/>
      <w:jc w:val="center"/>
    </w:pPr>
    <w:r>
      <w:fldChar w:fldCharType="begin"/>
    </w:r>
    <w:r>
      <w:instrText xml:space="preserve"> PAGE   \* MERGEFORMAT </w:instrText>
    </w:r>
    <w:r>
      <w:fldChar w:fldCharType="separate"/>
    </w:r>
    <w:r w:rsidR="00C92566">
      <w:rPr>
        <w:noProof/>
      </w:rPr>
      <w:t>48</w:t>
    </w:r>
    <w:r>
      <w:rPr>
        <w:noProof/>
      </w:rPr>
      <w:fldChar w:fldCharType="end"/>
    </w:r>
  </w:p>
  <w:p w:rsidR="00C92566" w:rsidRDefault="00C92566">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D3478"/>
    <w:multiLevelType w:val="multilevel"/>
    <w:tmpl w:val="A260E2BA"/>
    <w:lvl w:ilvl="0">
      <w:start w:val="1"/>
      <w:numFmt w:val="decimal"/>
      <w:lvlText w:val="%1."/>
      <w:lvlJc w:val="left"/>
      <w:pPr>
        <w:ind w:left="720" w:hanging="360"/>
      </w:pPr>
      <w:rPr>
        <w:rFonts w:ascii="Times New Roman Полужирный" w:hAnsi="Times New Roman Полужирный" w:cs="Times New Roman" w:hint="default"/>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 w15:restartNumberingAfterBreak="0">
    <w:nsid w:val="027624B8"/>
    <w:multiLevelType w:val="hybridMultilevel"/>
    <w:tmpl w:val="9E7EE3DC"/>
    <w:lvl w:ilvl="0" w:tplc="0419000F">
      <w:start w:val="1"/>
      <w:numFmt w:val="decimal"/>
      <w:lvlText w:val="%1."/>
      <w:lvlJc w:val="left"/>
      <w:pPr>
        <w:ind w:left="1211" w:hanging="360"/>
      </w:pPr>
      <w:rPr>
        <w:rFonts w:cs="Times New Roman"/>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2" w15:restartNumberingAfterBreak="0">
    <w:nsid w:val="09F811CF"/>
    <w:multiLevelType w:val="multilevel"/>
    <w:tmpl w:val="3A5EB43C"/>
    <w:lvl w:ilvl="0">
      <w:start w:val="1"/>
      <w:numFmt w:val="decimal"/>
      <w:lvlText w:val="%1."/>
      <w:lvlJc w:val="left"/>
      <w:pPr>
        <w:tabs>
          <w:tab w:val="num" w:pos="644"/>
        </w:tabs>
        <w:ind w:left="644" w:hanging="360"/>
      </w:pPr>
      <w:rPr>
        <w:rFonts w:cs="Times New Roman"/>
        <w:b/>
      </w:rPr>
    </w:lvl>
    <w:lvl w:ilvl="1">
      <w:start w:val="1"/>
      <w:numFmt w:val="decimal"/>
      <w:isLgl/>
      <w:lvlText w:val="%1.%2."/>
      <w:lvlJc w:val="left"/>
      <w:pPr>
        <w:ind w:left="1620" w:hanging="360"/>
      </w:pPr>
      <w:rPr>
        <w:rFonts w:cs="Times New Roman"/>
        <w:i w:val="0"/>
      </w:rPr>
    </w:lvl>
    <w:lvl w:ilvl="2">
      <w:start w:val="1"/>
      <w:numFmt w:val="decimal"/>
      <w:isLgl/>
      <w:lvlText w:val="%1.%2.%3."/>
      <w:lvlJc w:val="left"/>
      <w:pPr>
        <w:ind w:left="2956" w:hanging="720"/>
      </w:pPr>
      <w:rPr>
        <w:rFonts w:cs="Times New Roman"/>
        <w:i w:val="0"/>
      </w:rPr>
    </w:lvl>
    <w:lvl w:ilvl="3">
      <w:start w:val="1"/>
      <w:numFmt w:val="decimal"/>
      <w:isLgl/>
      <w:lvlText w:val="%1.%2.%3.%4."/>
      <w:lvlJc w:val="left"/>
      <w:pPr>
        <w:ind w:left="3932" w:hanging="720"/>
      </w:pPr>
      <w:rPr>
        <w:rFonts w:cs="Times New Roman"/>
        <w:i w:val="0"/>
      </w:rPr>
    </w:lvl>
    <w:lvl w:ilvl="4">
      <w:start w:val="1"/>
      <w:numFmt w:val="decimal"/>
      <w:isLgl/>
      <w:lvlText w:val="%1.%2.%3.%4.%5."/>
      <w:lvlJc w:val="left"/>
      <w:pPr>
        <w:ind w:left="5268" w:hanging="1080"/>
      </w:pPr>
      <w:rPr>
        <w:rFonts w:cs="Times New Roman"/>
        <w:i w:val="0"/>
      </w:rPr>
    </w:lvl>
    <w:lvl w:ilvl="5">
      <w:start w:val="1"/>
      <w:numFmt w:val="decimal"/>
      <w:isLgl/>
      <w:lvlText w:val="%1.%2.%3.%4.%5.%6."/>
      <w:lvlJc w:val="left"/>
      <w:pPr>
        <w:ind w:left="6244" w:hanging="1080"/>
      </w:pPr>
      <w:rPr>
        <w:rFonts w:cs="Times New Roman"/>
        <w:i w:val="0"/>
      </w:rPr>
    </w:lvl>
    <w:lvl w:ilvl="6">
      <w:start w:val="1"/>
      <w:numFmt w:val="decimal"/>
      <w:isLgl/>
      <w:lvlText w:val="%1.%2.%3.%4.%5.%6.%7."/>
      <w:lvlJc w:val="left"/>
      <w:pPr>
        <w:ind w:left="7580" w:hanging="1440"/>
      </w:pPr>
      <w:rPr>
        <w:rFonts w:cs="Times New Roman"/>
        <w:i w:val="0"/>
      </w:rPr>
    </w:lvl>
    <w:lvl w:ilvl="7">
      <w:start w:val="1"/>
      <w:numFmt w:val="decimal"/>
      <w:isLgl/>
      <w:lvlText w:val="%1.%2.%3.%4.%5.%6.%7.%8."/>
      <w:lvlJc w:val="left"/>
      <w:pPr>
        <w:ind w:left="8556" w:hanging="1440"/>
      </w:pPr>
      <w:rPr>
        <w:rFonts w:cs="Times New Roman"/>
        <w:i w:val="0"/>
      </w:rPr>
    </w:lvl>
    <w:lvl w:ilvl="8">
      <w:start w:val="1"/>
      <w:numFmt w:val="decimal"/>
      <w:isLgl/>
      <w:lvlText w:val="%1.%2.%3.%4.%5.%6.%7.%8.%9."/>
      <w:lvlJc w:val="left"/>
      <w:pPr>
        <w:ind w:left="9892" w:hanging="1800"/>
      </w:pPr>
      <w:rPr>
        <w:rFonts w:cs="Times New Roman"/>
        <w:i w:val="0"/>
      </w:rPr>
    </w:lvl>
  </w:abstractNum>
  <w:abstractNum w:abstractNumId="3" w15:restartNumberingAfterBreak="0">
    <w:nsid w:val="0A4A6147"/>
    <w:multiLevelType w:val="multilevel"/>
    <w:tmpl w:val="EA3CB796"/>
    <w:lvl w:ilvl="0">
      <w:start w:val="1"/>
      <w:numFmt w:val="decimal"/>
      <w:lvlText w:val="%1."/>
      <w:lvlJc w:val="left"/>
      <w:pPr>
        <w:ind w:left="720" w:hanging="360"/>
      </w:pPr>
      <w:rPr>
        <w:rFonts w:cs="Times New Roman"/>
      </w:rPr>
    </w:lvl>
    <w:lvl w:ilvl="1">
      <w:start w:val="2"/>
      <w:numFmt w:val="decimal"/>
      <w:isLgl/>
      <w:lvlText w:val="%1.%2."/>
      <w:lvlJc w:val="left"/>
      <w:pPr>
        <w:ind w:left="1080" w:hanging="720"/>
      </w:pPr>
      <w:rPr>
        <w:rFonts w:cs="Times New Roman"/>
      </w:rPr>
    </w:lvl>
    <w:lvl w:ilvl="2">
      <w:start w:val="2"/>
      <w:numFmt w:val="decimal"/>
      <w:isLgl/>
      <w:lvlText w:val="%1.%2.%3."/>
      <w:lvlJc w:val="left"/>
      <w:pPr>
        <w:ind w:left="1080"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2160" w:hanging="180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520" w:hanging="2160"/>
      </w:pPr>
      <w:rPr>
        <w:rFonts w:cs="Times New Roman"/>
      </w:rPr>
    </w:lvl>
  </w:abstractNum>
  <w:abstractNum w:abstractNumId="4" w15:restartNumberingAfterBreak="0">
    <w:nsid w:val="0BEF049B"/>
    <w:multiLevelType w:val="multilevel"/>
    <w:tmpl w:val="A976B126"/>
    <w:lvl w:ilvl="0">
      <w:start w:val="1"/>
      <w:numFmt w:val="decimal"/>
      <w:lvlText w:val="%1."/>
      <w:lvlJc w:val="left"/>
      <w:pPr>
        <w:tabs>
          <w:tab w:val="num" w:pos="0"/>
        </w:tabs>
        <w:ind w:left="1080" w:hanging="360"/>
      </w:pPr>
      <w:rPr>
        <w:rFonts w:cs="Times New Roman"/>
        <w:b/>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rPr>
        <w:rFonts w:cs="Times New Roman"/>
      </w:rPr>
    </w:lvl>
    <w:lvl w:ilvl="2">
      <w:start w:val="2"/>
      <w:numFmt w:val="decimal"/>
      <w:isLgl/>
      <w:lvlText w:val="%1.%2.%3."/>
      <w:lvlJc w:val="left"/>
      <w:pPr>
        <w:ind w:left="1570" w:hanging="720"/>
      </w:pPr>
      <w:rPr>
        <w:rFonts w:cs="Times New Roman"/>
      </w:rPr>
    </w:lvl>
    <w:lvl w:ilvl="3">
      <w:start w:val="1"/>
      <w:numFmt w:val="decimal"/>
      <w:isLgl/>
      <w:lvlText w:val="%1.%2.%3.%4."/>
      <w:lvlJc w:val="left"/>
      <w:pPr>
        <w:ind w:left="1853" w:hanging="720"/>
      </w:pPr>
      <w:rPr>
        <w:rFonts w:cs="Times New Roman"/>
      </w:rPr>
    </w:lvl>
    <w:lvl w:ilvl="4">
      <w:start w:val="1"/>
      <w:numFmt w:val="decimal"/>
      <w:isLgl/>
      <w:lvlText w:val="%1.%2.%3.%4.%5."/>
      <w:lvlJc w:val="left"/>
      <w:pPr>
        <w:ind w:left="2496" w:hanging="1080"/>
      </w:pPr>
      <w:rPr>
        <w:rFonts w:cs="Times New Roman"/>
      </w:rPr>
    </w:lvl>
    <w:lvl w:ilvl="5">
      <w:start w:val="1"/>
      <w:numFmt w:val="decimal"/>
      <w:isLgl/>
      <w:lvlText w:val="%1.%2.%3.%4.%5.%6."/>
      <w:lvlJc w:val="left"/>
      <w:pPr>
        <w:ind w:left="2779" w:hanging="1080"/>
      </w:pPr>
      <w:rPr>
        <w:rFonts w:cs="Times New Roman"/>
      </w:rPr>
    </w:lvl>
    <w:lvl w:ilvl="6">
      <w:start w:val="1"/>
      <w:numFmt w:val="decimal"/>
      <w:isLgl/>
      <w:lvlText w:val="%1.%2.%3.%4.%5.%6.%7."/>
      <w:lvlJc w:val="left"/>
      <w:pPr>
        <w:ind w:left="3422" w:hanging="1440"/>
      </w:pPr>
      <w:rPr>
        <w:rFonts w:cs="Times New Roman"/>
      </w:rPr>
    </w:lvl>
    <w:lvl w:ilvl="7">
      <w:start w:val="1"/>
      <w:numFmt w:val="decimal"/>
      <w:isLgl/>
      <w:lvlText w:val="%1.%2.%3.%4.%5.%6.%7.%8."/>
      <w:lvlJc w:val="left"/>
      <w:pPr>
        <w:ind w:left="3705" w:hanging="1440"/>
      </w:pPr>
      <w:rPr>
        <w:rFonts w:cs="Times New Roman"/>
      </w:rPr>
    </w:lvl>
    <w:lvl w:ilvl="8">
      <w:start w:val="1"/>
      <w:numFmt w:val="decimal"/>
      <w:isLgl/>
      <w:lvlText w:val="%1.%2.%3.%4.%5.%6.%7.%8.%9."/>
      <w:lvlJc w:val="left"/>
      <w:pPr>
        <w:ind w:left="4348" w:hanging="1800"/>
      </w:pPr>
      <w:rPr>
        <w:rFonts w:cs="Times New Roman"/>
      </w:rPr>
    </w:lvl>
  </w:abstractNum>
  <w:abstractNum w:abstractNumId="6" w15:restartNumberingAfterBreak="0">
    <w:nsid w:val="189C4E35"/>
    <w:multiLevelType w:val="hybridMultilevel"/>
    <w:tmpl w:val="31922A38"/>
    <w:lvl w:ilvl="0" w:tplc="5024E9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hint="default"/>
      </w:rPr>
    </w:lvl>
    <w:lvl w:ilvl="1" w:tplc="FFFFFFFF" w:tentative="1">
      <w:start w:val="1"/>
      <w:numFmt w:val="bullet"/>
      <w:lvlText w:val="o"/>
      <w:lvlJc w:val="left"/>
      <w:pPr>
        <w:ind w:left="2149" w:hanging="360"/>
      </w:pPr>
      <w:rPr>
        <w:rFonts w:ascii="Cambria Math" w:hAnsi="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hint="default"/>
      </w:rPr>
    </w:lvl>
    <w:lvl w:ilvl="8" w:tplc="FFFFFFFF" w:tentative="1">
      <w:start w:val="1"/>
      <w:numFmt w:val="bullet"/>
      <w:lvlText w:val=""/>
      <w:lvlJc w:val="left"/>
      <w:pPr>
        <w:ind w:left="7189" w:hanging="360"/>
      </w:pPr>
      <w:rPr>
        <w:rFonts w:ascii="Arial" w:hAnsi="Arial" w:hint="default"/>
      </w:rPr>
    </w:lvl>
  </w:abstractNum>
  <w:abstractNum w:abstractNumId="8"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E3572CF"/>
    <w:multiLevelType w:val="hybridMultilevel"/>
    <w:tmpl w:val="6E54E560"/>
    <w:lvl w:ilvl="0" w:tplc="0419000F">
      <w:start w:val="1"/>
      <w:numFmt w:val="decimal"/>
      <w:lvlText w:val="%1."/>
      <w:lvlJc w:val="left"/>
      <w:pPr>
        <w:ind w:left="1353" w:hanging="360"/>
      </w:pPr>
      <w:rPr>
        <w:rFonts w:cs="Times New Roman" w:hint="default"/>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10" w15:restartNumberingAfterBreak="0">
    <w:nsid w:val="4B164FD0"/>
    <w:multiLevelType w:val="hybridMultilevel"/>
    <w:tmpl w:val="3910A536"/>
    <w:lvl w:ilvl="0" w:tplc="0419000F">
      <w:start w:val="1"/>
      <w:numFmt w:val="decimal"/>
      <w:lvlText w:val="%1."/>
      <w:lvlJc w:val="left"/>
      <w:pPr>
        <w:ind w:left="1428" w:hanging="360"/>
      </w:pPr>
      <w:rPr>
        <w:rFonts w:cs="Times New Roman"/>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11" w15:restartNumberingAfterBreak="0">
    <w:nsid w:val="4B832358"/>
    <w:multiLevelType w:val="multilevel"/>
    <w:tmpl w:val="6302A22E"/>
    <w:lvl w:ilvl="0">
      <w:start w:val="1"/>
      <w:numFmt w:val="decimal"/>
      <w:lvlText w:val="%1."/>
      <w:lvlJc w:val="left"/>
      <w:pPr>
        <w:tabs>
          <w:tab w:val="num" w:pos="0"/>
        </w:tabs>
        <w:ind w:left="720" w:hanging="360"/>
      </w:pPr>
      <w:rPr>
        <w:rFonts w:cs="Times New Roman"/>
      </w:rPr>
    </w:lvl>
    <w:lvl w:ilvl="1">
      <w:start w:val="1"/>
      <w:numFmt w:val="decimal"/>
      <w:lvlText w:val="%1.%2."/>
      <w:lvlJc w:val="left"/>
      <w:pPr>
        <w:tabs>
          <w:tab w:val="num" w:pos="0"/>
        </w:tabs>
        <w:ind w:left="786" w:hanging="360"/>
      </w:pPr>
      <w:rPr>
        <w:rFonts w:cs="Times New Roman"/>
      </w:rPr>
    </w:lvl>
    <w:lvl w:ilvl="2">
      <w:start w:val="1"/>
      <w:numFmt w:val="decimal"/>
      <w:lvlText w:val="%1.%2.%3."/>
      <w:lvlJc w:val="left"/>
      <w:pPr>
        <w:tabs>
          <w:tab w:val="num" w:pos="0"/>
        </w:tabs>
        <w:ind w:left="1800" w:hanging="720"/>
      </w:pPr>
      <w:rPr>
        <w:rFonts w:cs="Times New Roman"/>
      </w:rPr>
    </w:lvl>
    <w:lvl w:ilvl="3">
      <w:start w:val="1"/>
      <w:numFmt w:val="decimal"/>
      <w:lvlText w:val="%1.%2.%3.%4."/>
      <w:lvlJc w:val="left"/>
      <w:pPr>
        <w:tabs>
          <w:tab w:val="num" w:pos="0"/>
        </w:tabs>
        <w:ind w:left="2160" w:hanging="720"/>
      </w:pPr>
      <w:rPr>
        <w:rFonts w:cs="Times New Roman"/>
      </w:rPr>
    </w:lvl>
    <w:lvl w:ilvl="4">
      <w:start w:val="1"/>
      <w:numFmt w:val="decimal"/>
      <w:lvlText w:val="%1.%2.%3.%4.%5."/>
      <w:lvlJc w:val="left"/>
      <w:pPr>
        <w:tabs>
          <w:tab w:val="num" w:pos="0"/>
        </w:tabs>
        <w:ind w:left="2880" w:hanging="1080"/>
      </w:pPr>
      <w:rPr>
        <w:rFonts w:cs="Times New Roman"/>
      </w:rPr>
    </w:lvl>
    <w:lvl w:ilvl="5">
      <w:start w:val="1"/>
      <w:numFmt w:val="decimal"/>
      <w:lvlText w:val="%1.%2.%3.%4.%5.%6."/>
      <w:lvlJc w:val="left"/>
      <w:pPr>
        <w:tabs>
          <w:tab w:val="num" w:pos="0"/>
        </w:tabs>
        <w:ind w:left="3240" w:hanging="1080"/>
      </w:pPr>
      <w:rPr>
        <w:rFonts w:cs="Times New Roman"/>
      </w:rPr>
    </w:lvl>
    <w:lvl w:ilvl="6">
      <w:start w:val="1"/>
      <w:numFmt w:val="decimal"/>
      <w:lvlText w:val="%1.%2.%3.%4.%5.%6.%7."/>
      <w:lvlJc w:val="left"/>
      <w:pPr>
        <w:tabs>
          <w:tab w:val="num" w:pos="0"/>
        </w:tabs>
        <w:ind w:left="3960" w:hanging="1440"/>
      </w:pPr>
      <w:rPr>
        <w:rFonts w:cs="Times New Roman"/>
      </w:rPr>
    </w:lvl>
    <w:lvl w:ilvl="7">
      <w:start w:val="1"/>
      <w:numFmt w:val="decimal"/>
      <w:lvlText w:val="%1.%2.%3.%4.%5.%6.%7.%8."/>
      <w:lvlJc w:val="left"/>
      <w:pPr>
        <w:tabs>
          <w:tab w:val="num" w:pos="0"/>
        </w:tabs>
        <w:ind w:left="4320" w:hanging="1440"/>
      </w:pPr>
      <w:rPr>
        <w:rFonts w:cs="Times New Roman"/>
      </w:rPr>
    </w:lvl>
    <w:lvl w:ilvl="8">
      <w:start w:val="1"/>
      <w:numFmt w:val="decimal"/>
      <w:lvlText w:val="%1.%2.%3.%4.%5.%6.%7.%8.%9."/>
      <w:lvlJc w:val="left"/>
      <w:pPr>
        <w:tabs>
          <w:tab w:val="num" w:pos="0"/>
        </w:tabs>
        <w:ind w:left="5040" w:hanging="1800"/>
      </w:pPr>
      <w:rPr>
        <w:rFonts w:cs="Times New Roman"/>
      </w:rPr>
    </w:lvl>
  </w:abstractNum>
  <w:abstractNum w:abstractNumId="12"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B0811B8"/>
    <w:multiLevelType w:val="hybridMultilevel"/>
    <w:tmpl w:val="F73E9ACE"/>
    <w:lvl w:ilvl="0" w:tplc="78D2AFEA">
      <w:start w:val="1"/>
      <w:numFmt w:val="decimal"/>
      <w:lvlText w:val="%1."/>
      <w:lvlJc w:val="left"/>
      <w:pPr>
        <w:ind w:left="928" w:hanging="360"/>
      </w:pPr>
      <w:rPr>
        <w:rFonts w:cs="Times New Roman"/>
        <w:b w:val="0"/>
        <w:i w:val="0"/>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14" w15:restartNumberingAfterBreak="0">
    <w:nsid w:val="5F672C8B"/>
    <w:multiLevelType w:val="hybridMultilevel"/>
    <w:tmpl w:val="1EC0F1D0"/>
    <w:lvl w:ilvl="0" w:tplc="6DC0BB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72F4ADB"/>
    <w:multiLevelType w:val="hybridMultilevel"/>
    <w:tmpl w:val="6F42B9A6"/>
    <w:lvl w:ilvl="0" w:tplc="4156EFC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6" w15:restartNumberingAfterBreak="0">
    <w:nsid w:val="6F7E7CE7"/>
    <w:multiLevelType w:val="hybridMultilevel"/>
    <w:tmpl w:val="44840394"/>
    <w:lvl w:ilvl="0" w:tplc="168C804C">
      <w:start w:val="1"/>
      <w:numFmt w:val="decimal"/>
      <w:lvlText w:val="%1."/>
      <w:lvlJc w:val="left"/>
      <w:pPr>
        <w:ind w:left="1353" w:hanging="360"/>
      </w:pPr>
      <w:rPr>
        <w:rFonts w:cs="Times New Roman" w:hint="default"/>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17" w15:restartNumberingAfterBreak="0">
    <w:nsid w:val="721B331B"/>
    <w:multiLevelType w:val="hybridMultilevel"/>
    <w:tmpl w:val="B61A96E4"/>
    <w:lvl w:ilvl="0" w:tplc="F6CA565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8" w15:restartNumberingAfterBreak="0">
    <w:nsid w:val="733046B0"/>
    <w:multiLevelType w:val="hybridMultilevel"/>
    <w:tmpl w:val="FC804012"/>
    <w:lvl w:ilvl="0" w:tplc="5024E9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7"/>
  </w:num>
  <w:num w:numId="3">
    <w:abstractNumId w:val="12"/>
  </w:num>
  <w:num w:numId="4">
    <w:abstractNumId w:val="8"/>
  </w:num>
  <w:num w:numId="5">
    <w:abstractNumId w:val="5"/>
  </w:num>
  <w:num w:numId="6">
    <w:abstractNumId w:val="2"/>
  </w:num>
  <w:num w:numId="7">
    <w:abstractNumId w:val="11"/>
  </w:num>
  <w:num w:numId="8">
    <w:abstractNumId w:val="4"/>
  </w:num>
  <w:num w:numId="9">
    <w:abstractNumId w:val="9"/>
  </w:num>
  <w:num w:numId="10">
    <w:abstractNumId w:val="3"/>
  </w:num>
  <w:num w:numId="11">
    <w:abstractNumId w:val="10"/>
  </w:num>
  <w:num w:numId="12">
    <w:abstractNumId w:val="17"/>
  </w:num>
  <w:num w:numId="13">
    <w:abstractNumId w:val="16"/>
  </w:num>
  <w:num w:numId="14">
    <w:abstractNumId w:val="0"/>
  </w:num>
  <w:num w:numId="15">
    <w:abstractNumId w:val="6"/>
  </w:num>
  <w:num w:numId="16">
    <w:abstractNumId w:val="18"/>
  </w:num>
  <w:num w:numId="17">
    <w:abstractNumId w:val="14"/>
  </w:num>
  <w:num w:numId="18">
    <w:abstractNumId w:val="1"/>
  </w:num>
  <w:num w:numId="19">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markup="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217F"/>
    <w:rsid w:val="000038BC"/>
    <w:rsid w:val="0000394E"/>
    <w:rsid w:val="00004A33"/>
    <w:rsid w:val="000079C3"/>
    <w:rsid w:val="00007F70"/>
    <w:rsid w:val="00011192"/>
    <w:rsid w:val="000112BC"/>
    <w:rsid w:val="00011EE3"/>
    <w:rsid w:val="00012459"/>
    <w:rsid w:val="000143A1"/>
    <w:rsid w:val="00015652"/>
    <w:rsid w:val="000156CF"/>
    <w:rsid w:val="000179F8"/>
    <w:rsid w:val="00021F15"/>
    <w:rsid w:val="00021F3A"/>
    <w:rsid w:val="00025F35"/>
    <w:rsid w:val="000274BC"/>
    <w:rsid w:val="000310CB"/>
    <w:rsid w:val="00042069"/>
    <w:rsid w:val="00043334"/>
    <w:rsid w:val="00050A59"/>
    <w:rsid w:val="00064407"/>
    <w:rsid w:val="00066132"/>
    <w:rsid w:val="0007128F"/>
    <w:rsid w:val="00083B9B"/>
    <w:rsid w:val="0008627A"/>
    <w:rsid w:val="0008639E"/>
    <w:rsid w:val="0008772C"/>
    <w:rsid w:val="00087B5D"/>
    <w:rsid w:val="00087CF5"/>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5DE0"/>
    <w:rsid w:val="000D29D9"/>
    <w:rsid w:val="000D4FB5"/>
    <w:rsid w:val="000D6D2B"/>
    <w:rsid w:val="000E2D3D"/>
    <w:rsid w:val="000E2D5E"/>
    <w:rsid w:val="000E5DF0"/>
    <w:rsid w:val="000E6DD2"/>
    <w:rsid w:val="000E6DE9"/>
    <w:rsid w:val="000F19BA"/>
    <w:rsid w:val="000F33E9"/>
    <w:rsid w:val="000F419D"/>
    <w:rsid w:val="000F5587"/>
    <w:rsid w:val="000F7723"/>
    <w:rsid w:val="00100F1D"/>
    <w:rsid w:val="0010264D"/>
    <w:rsid w:val="001029C2"/>
    <w:rsid w:val="0011295E"/>
    <w:rsid w:val="00115C97"/>
    <w:rsid w:val="00117316"/>
    <w:rsid w:val="00117DB9"/>
    <w:rsid w:val="00117E1A"/>
    <w:rsid w:val="001244C3"/>
    <w:rsid w:val="00131795"/>
    <w:rsid w:val="0013186F"/>
    <w:rsid w:val="00132B46"/>
    <w:rsid w:val="00134858"/>
    <w:rsid w:val="00135CE3"/>
    <w:rsid w:val="00137F0D"/>
    <w:rsid w:val="00140594"/>
    <w:rsid w:val="00144EE1"/>
    <w:rsid w:val="00146C6E"/>
    <w:rsid w:val="00147136"/>
    <w:rsid w:val="00152D91"/>
    <w:rsid w:val="00155BB4"/>
    <w:rsid w:val="001604E7"/>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7560"/>
    <w:rsid w:val="00187C47"/>
    <w:rsid w:val="001944D3"/>
    <w:rsid w:val="00196996"/>
    <w:rsid w:val="00197E34"/>
    <w:rsid w:val="00197F9A"/>
    <w:rsid w:val="001A38DD"/>
    <w:rsid w:val="001A5DA5"/>
    <w:rsid w:val="001A6B4D"/>
    <w:rsid w:val="001A723D"/>
    <w:rsid w:val="001C3496"/>
    <w:rsid w:val="001C3659"/>
    <w:rsid w:val="001F21AC"/>
    <w:rsid w:val="001F3287"/>
    <w:rsid w:val="001F38D5"/>
    <w:rsid w:val="001F47BF"/>
    <w:rsid w:val="001F7412"/>
    <w:rsid w:val="002003DB"/>
    <w:rsid w:val="002005BD"/>
    <w:rsid w:val="00200AFE"/>
    <w:rsid w:val="00200BCC"/>
    <w:rsid w:val="0020413C"/>
    <w:rsid w:val="00207F28"/>
    <w:rsid w:val="00214055"/>
    <w:rsid w:val="00217CBC"/>
    <w:rsid w:val="002221E1"/>
    <w:rsid w:val="00223530"/>
    <w:rsid w:val="00223558"/>
    <w:rsid w:val="002355D0"/>
    <w:rsid w:val="00235942"/>
    <w:rsid w:val="00235CC4"/>
    <w:rsid w:val="002415E0"/>
    <w:rsid w:val="00246043"/>
    <w:rsid w:val="0024748B"/>
    <w:rsid w:val="00247667"/>
    <w:rsid w:val="00250BEC"/>
    <w:rsid w:val="002513D8"/>
    <w:rsid w:val="00252C9A"/>
    <w:rsid w:val="0025322E"/>
    <w:rsid w:val="00253B49"/>
    <w:rsid w:val="0025505C"/>
    <w:rsid w:val="00257067"/>
    <w:rsid w:val="002608A2"/>
    <w:rsid w:val="0026104A"/>
    <w:rsid w:val="00261A98"/>
    <w:rsid w:val="0026321B"/>
    <w:rsid w:val="002634CE"/>
    <w:rsid w:val="002641C4"/>
    <w:rsid w:val="00270B26"/>
    <w:rsid w:val="00272FA2"/>
    <w:rsid w:val="00280ABA"/>
    <w:rsid w:val="00284E57"/>
    <w:rsid w:val="00286EA2"/>
    <w:rsid w:val="002879BA"/>
    <w:rsid w:val="00290CA1"/>
    <w:rsid w:val="00291E7B"/>
    <w:rsid w:val="002945C8"/>
    <w:rsid w:val="00297147"/>
    <w:rsid w:val="00297358"/>
    <w:rsid w:val="002A19FA"/>
    <w:rsid w:val="002A400A"/>
    <w:rsid w:val="002A4B9E"/>
    <w:rsid w:val="002A538D"/>
    <w:rsid w:val="002B0097"/>
    <w:rsid w:val="002C3739"/>
    <w:rsid w:val="002C4B17"/>
    <w:rsid w:val="002C75C7"/>
    <w:rsid w:val="002D0503"/>
    <w:rsid w:val="002D49B6"/>
    <w:rsid w:val="002E3E9A"/>
    <w:rsid w:val="002E5A9A"/>
    <w:rsid w:val="002E64F6"/>
    <w:rsid w:val="002E6F96"/>
    <w:rsid w:val="002E752C"/>
    <w:rsid w:val="002F03DF"/>
    <w:rsid w:val="002F1408"/>
    <w:rsid w:val="002F72AB"/>
    <w:rsid w:val="0030202C"/>
    <w:rsid w:val="00303406"/>
    <w:rsid w:val="0030728C"/>
    <w:rsid w:val="0031061A"/>
    <w:rsid w:val="00310E7E"/>
    <w:rsid w:val="00312533"/>
    <w:rsid w:val="00314663"/>
    <w:rsid w:val="00314CB1"/>
    <w:rsid w:val="003172EE"/>
    <w:rsid w:val="0032315D"/>
    <w:rsid w:val="00324B82"/>
    <w:rsid w:val="00326B77"/>
    <w:rsid w:val="003271B8"/>
    <w:rsid w:val="00332233"/>
    <w:rsid w:val="003369AE"/>
    <w:rsid w:val="00340F33"/>
    <w:rsid w:val="00343F5D"/>
    <w:rsid w:val="00347551"/>
    <w:rsid w:val="003520FD"/>
    <w:rsid w:val="00356292"/>
    <w:rsid w:val="003619E7"/>
    <w:rsid w:val="0036387B"/>
    <w:rsid w:val="003649A3"/>
    <w:rsid w:val="003664B6"/>
    <w:rsid w:val="00367F9E"/>
    <w:rsid w:val="00372DD2"/>
    <w:rsid w:val="0037624A"/>
    <w:rsid w:val="00376544"/>
    <w:rsid w:val="00376830"/>
    <w:rsid w:val="00381F0B"/>
    <w:rsid w:val="00392EEE"/>
    <w:rsid w:val="00395A9E"/>
    <w:rsid w:val="003A0480"/>
    <w:rsid w:val="003A2E82"/>
    <w:rsid w:val="003A4C71"/>
    <w:rsid w:val="003A61FF"/>
    <w:rsid w:val="003B060B"/>
    <w:rsid w:val="003B0F6C"/>
    <w:rsid w:val="003B4577"/>
    <w:rsid w:val="003B46DB"/>
    <w:rsid w:val="003B62BD"/>
    <w:rsid w:val="003B6459"/>
    <w:rsid w:val="003B6FA5"/>
    <w:rsid w:val="003B7149"/>
    <w:rsid w:val="003B72DE"/>
    <w:rsid w:val="003B7C0D"/>
    <w:rsid w:val="003C22EA"/>
    <w:rsid w:val="003C50D0"/>
    <w:rsid w:val="003C53BB"/>
    <w:rsid w:val="003E3944"/>
    <w:rsid w:val="003E53A2"/>
    <w:rsid w:val="003E679E"/>
    <w:rsid w:val="003E7D10"/>
    <w:rsid w:val="003F024F"/>
    <w:rsid w:val="003F2DBF"/>
    <w:rsid w:val="003F46FC"/>
    <w:rsid w:val="003F6821"/>
    <w:rsid w:val="003F6CBD"/>
    <w:rsid w:val="003F7CE2"/>
    <w:rsid w:val="003F7D5F"/>
    <w:rsid w:val="00400709"/>
    <w:rsid w:val="00403101"/>
    <w:rsid w:val="00412DCD"/>
    <w:rsid w:val="00413206"/>
    <w:rsid w:val="004156BF"/>
    <w:rsid w:val="00420636"/>
    <w:rsid w:val="004211E4"/>
    <w:rsid w:val="00421B42"/>
    <w:rsid w:val="00421DCE"/>
    <w:rsid w:val="004229AC"/>
    <w:rsid w:val="00430251"/>
    <w:rsid w:val="004304E3"/>
    <w:rsid w:val="004324E0"/>
    <w:rsid w:val="00432A68"/>
    <w:rsid w:val="00433CDF"/>
    <w:rsid w:val="00434DA2"/>
    <w:rsid w:val="00437EDC"/>
    <w:rsid w:val="00443FB5"/>
    <w:rsid w:val="0044451D"/>
    <w:rsid w:val="00453ED1"/>
    <w:rsid w:val="00456D18"/>
    <w:rsid w:val="0045771E"/>
    <w:rsid w:val="00457DBB"/>
    <w:rsid w:val="004603A3"/>
    <w:rsid w:val="004626BE"/>
    <w:rsid w:val="004722A0"/>
    <w:rsid w:val="004806A0"/>
    <w:rsid w:val="004809D9"/>
    <w:rsid w:val="00492B9E"/>
    <w:rsid w:val="00494B4A"/>
    <w:rsid w:val="004A1B5A"/>
    <w:rsid w:val="004A2397"/>
    <w:rsid w:val="004A715C"/>
    <w:rsid w:val="004A7CA8"/>
    <w:rsid w:val="004B0E9E"/>
    <w:rsid w:val="004B2C5C"/>
    <w:rsid w:val="004B2C7D"/>
    <w:rsid w:val="004B4175"/>
    <w:rsid w:val="004C17CC"/>
    <w:rsid w:val="004C2EC8"/>
    <w:rsid w:val="004C3CA8"/>
    <w:rsid w:val="004C66DC"/>
    <w:rsid w:val="004D0C83"/>
    <w:rsid w:val="004D41E5"/>
    <w:rsid w:val="004D6CDF"/>
    <w:rsid w:val="004E036F"/>
    <w:rsid w:val="004E1592"/>
    <w:rsid w:val="004F030E"/>
    <w:rsid w:val="004F19D7"/>
    <w:rsid w:val="004F4197"/>
    <w:rsid w:val="004F5C5E"/>
    <w:rsid w:val="004F60DA"/>
    <w:rsid w:val="00500294"/>
    <w:rsid w:val="00502E27"/>
    <w:rsid w:val="00502F97"/>
    <w:rsid w:val="005038E6"/>
    <w:rsid w:val="005052BF"/>
    <w:rsid w:val="00505834"/>
    <w:rsid w:val="00511539"/>
    <w:rsid w:val="00514687"/>
    <w:rsid w:val="0051713F"/>
    <w:rsid w:val="00521DF5"/>
    <w:rsid w:val="0052763B"/>
    <w:rsid w:val="00527ABA"/>
    <w:rsid w:val="00533319"/>
    <w:rsid w:val="00533582"/>
    <w:rsid w:val="00534FAA"/>
    <w:rsid w:val="00537C30"/>
    <w:rsid w:val="0054199F"/>
    <w:rsid w:val="005438AD"/>
    <w:rsid w:val="00543932"/>
    <w:rsid w:val="00545162"/>
    <w:rsid w:val="00550283"/>
    <w:rsid w:val="005551BB"/>
    <w:rsid w:val="0055753C"/>
    <w:rsid w:val="00562CE2"/>
    <w:rsid w:val="00563021"/>
    <w:rsid w:val="005643D7"/>
    <w:rsid w:val="0056478F"/>
    <w:rsid w:val="005648CA"/>
    <w:rsid w:val="005714CE"/>
    <w:rsid w:val="00574913"/>
    <w:rsid w:val="0058000F"/>
    <w:rsid w:val="00583426"/>
    <w:rsid w:val="005852C3"/>
    <w:rsid w:val="00585658"/>
    <w:rsid w:val="005857F1"/>
    <w:rsid w:val="00587FF5"/>
    <w:rsid w:val="005905EF"/>
    <w:rsid w:val="00594D59"/>
    <w:rsid w:val="005A07FC"/>
    <w:rsid w:val="005A2B38"/>
    <w:rsid w:val="005B1E63"/>
    <w:rsid w:val="005B2AC8"/>
    <w:rsid w:val="005B3B8F"/>
    <w:rsid w:val="005C3984"/>
    <w:rsid w:val="005C636E"/>
    <w:rsid w:val="005C6504"/>
    <w:rsid w:val="005C6A3A"/>
    <w:rsid w:val="005C7265"/>
    <w:rsid w:val="005D0B9C"/>
    <w:rsid w:val="005D45EB"/>
    <w:rsid w:val="005D7117"/>
    <w:rsid w:val="005E1251"/>
    <w:rsid w:val="005E2A95"/>
    <w:rsid w:val="005E5A95"/>
    <w:rsid w:val="005E666F"/>
    <w:rsid w:val="005E767F"/>
    <w:rsid w:val="005F254D"/>
    <w:rsid w:val="005F3BA8"/>
    <w:rsid w:val="005F59C7"/>
    <w:rsid w:val="005F647B"/>
    <w:rsid w:val="00600817"/>
    <w:rsid w:val="00600DB3"/>
    <w:rsid w:val="0060207D"/>
    <w:rsid w:val="006034DE"/>
    <w:rsid w:val="0061235E"/>
    <w:rsid w:val="00615954"/>
    <w:rsid w:val="00620976"/>
    <w:rsid w:val="006229A4"/>
    <w:rsid w:val="006262E4"/>
    <w:rsid w:val="00631F80"/>
    <w:rsid w:val="00633FC4"/>
    <w:rsid w:val="00635015"/>
    <w:rsid w:val="00636315"/>
    <w:rsid w:val="00640C5A"/>
    <w:rsid w:val="00650455"/>
    <w:rsid w:val="00651102"/>
    <w:rsid w:val="00656A72"/>
    <w:rsid w:val="00661BCB"/>
    <w:rsid w:val="00663DF9"/>
    <w:rsid w:val="00665378"/>
    <w:rsid w:val="00665678"/>
    <w:rsid w:val="006672FE"/>
    <w:rsid w:val="0067045C"/>
    <w:rsid w:val="0067255A"/>
    <w:rsid w:val="00673ADD"/>
    <w:rsid w:val="006758CE"/>
    <w:rsid w:val="00677DF5"/>
    <w:rsid w:val="00680EE4"/>
    <w:rsid w:val="0068198B"/>
    <w:rsid w:val="006841BF"/>
    <w:rsid w:val="00693608"/>
    <w:rsid w:val="00693846"/>
    <w:rsid w:val="00697D60"/>
    <w:rsid w:val="006A4AF7"/>
    <w:rsid w:val="006A5CE2"/>
    <w:rsid w:val="006A77F8"/>
    <w:rsid w:val="006B0501"/>
    <w:rsid w:val="006B1F6D"/>
    <w:rsid w:val="006B29DD"/>
    <w:rsid w:val="006C0C35"/>
    <w:rsid w:val="006C1743"/>
    <w:rsid w:val="006C5629"/>
    <w:rsid w:val="006D036B"/>
    <w:rsid w:val="006D1C4C"/>
    <w:rsid w:val="006D3A82"/>
    <w:rsid w:val="006D4C3D"/>
    <w:rsid w:val="006E29B8"/>
    <w:rsid w:val="006E319A"/>
    <w:rsid w:val="006E5130"/>
    <w:rsid w:val="006E7FF4"/>
    <w:rsid w:val="006F0E0C"/>
    <w:rsid w:val="006F239E"/>
    <w:rsid w:val="006F7C5D"/>
    <w:rsid w:val="0070055E"/>
    <w:rsid w:val="00701D4A"/>
    <w:rsid w:val="00703185"/>
    <w:rsid w:val="0070724D"/>
    <w:rsid w:val="0071057A"/>
    <w:rsid w:val="007112DA"/>
    <w:rsid w:val="00711ECC"/>
    <w:rsid w:val="007129CE"/>
    <w:rsid w:val="00713285"/>
    <w:rsid w:val="00713C51"/>
    <w:rsid w:val="007173D7"/>
    <w:rsid w:val="007203DD"/>
    <w:rsid w:val="0072121D"/>
    <w:rsid w:val="007217B1"/>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6C9"/>
    <w:rsid w:val="00761C8A"/>
    <w:rsid w:val="00762720"/>
    <w:rsid w:val="0076514F"/>
    <w:rsid w:val="007660F2"/>
    <w:rsid w:val="007661E7"/>
    <w:rsid w:val="007662AA"/>
    <w:rsid w:val="0077014D"/>
    <w:rsid w:val="00770390"/>
    <w:rsid w:val="00772365"/>
    <w:rsid w:val="00774C93"/>
    <w:rsid w:val="00774CB0"/>
    <w:rsid w:val="00781491"/>
    <w:rsid w:val="00782EFC"/>
    <w:rsid w:val="00783A45"/>
    <w:rsid w:val="00784B56"/>
    <w:rsid w:val="00785307"/>
    <w:rsid w:val="007863C1"/>
    <w:rsid w:val="007900D3"/>
    <w:rsid w:val="007A1BB6"/>
    <w:rsid w:val="007A233F"/>
    <w:rsid w:val="007A5964"/>
    <w:rsid w:val="007B0B1F"/>
    <w:rsid w:val="007B0D1E"/>
    <w:rsid w:val="007B2A9D"/>
    <w:rsid w:val="007B344B"/>
    <w:rsid w:val="007B4E02"/>
    <w:rsid w:val="007B5CC1"/>
    <w:rsid w:val="007B619A"/>
    <w:rsid w:val="007B65C6"/>
    <w:rsid w:val="007B6DA2"/>
    <w:rsid w:val="007B7911"/>
    <w:rsid w:val="007C63D0"/>
    <w:rsid w:val="007C77A2"/>
    <w:rsid w:val="007D050C"/>
    <w:rsid w:val="007D0C4C"/>
    <w:rsid w:val="007D0D8C"/>
    <w:rsid w:val="007D2E71"/>
    <w:rsid w:val="007D4E5D"/>
    <w:rsid w:val="007D61D3"/>
    <w:rsid w:val="007E00E1"/>
    <w:rsid w:val="007E1F34"/>
    <w:rsid w:val="007E2ACA"/>
    <w:rsid w:val="007E3D13"/>
    <w:rsid w:val="007E5D87"/>
    <w:rsid w:val="007F1FD0"/>
    <w:rsid w:val="00800339"/>
    <w:rsid w:val="008018C7"/>
    <w:rsid w:val="00802A37"/>
    <w:rsid w:val="00811910"/>
    <w:rsid w:val="00815CB5"/>
    <w:rsid w:val="0081775B"/>
    <w:rsid w:val="00820155"/>
    <w:rsid w:val="0082217F"/>
    <w:rsid w:val="008221DB"/>
    <w:rsid w:val="00824A07"/>
    <w:rsid w:val="008276F3"/>
    <w:rsid w:val="0083014A"/>
    <w:rsid w:val="0083183C"/>
    <w:rsid w:val="008336C6"/>
    <w:rsid w:val="0083567F"/>
    <w:rsid w:val="00836EE5"/>
    <w:rsid w:val="00851896"/>
    <w:rsid w:val="00853793"/>
    <w:rsid w:val="00857232"/>
    <w:rsid w:val="008613FA"/>
    <w:rsid w:val="0086178E"/>
    <w:rsid w:val="00866E9A"/>
    <w:rsid w:val="0086709B"/>
    <w:rsid w:val="00870AA2"/>
    <w:rsid w:val="008714EF"/>
    <w:rsid w:val="008729B7"/>
    <w:rsid w:val="008739EF"/>
    <w:rsid w:val="0087421C"/>
    <w:rsid w:val="00877F44"/>
    <w:rsid w:val="00883D79"/>
    <w:rsid w:val="00884560"/>
    <w:rsid w:val="008855EA"/>
    <w:rsid w:val="008868C5"/>
    <w:rsid w:val="00887AD5"/>
    <w:rsid w:val="00890538"/>
    <w:rsid w:val="00892CA5"/>
    <w:rsid w:val="008932E1"/>
    <w:rsid w:val="00894E1C"/>
    <w:rsid w:val="00896BB3"/>
    <w:rsid w:val="00897630"/>
    <w:rsid w:val="008A0E73"/>
    <w:rsid w:val="008A14EA"/>
    <w:rsid w:val="008A1F52"/>
    <w:rsid w:val="008A298A"/>
    <w:rsid w:val="008A3434"/>
    <w:rsid w:val="008A492C"/>
    <w:rsid w:val="008A5787"/>
    <w:rsid w:val="008A6342"/>
    <w:rsid w:val="008B6D3C"/>
    <w:rsid w:val="008B7222"/>
    <w:rsid w:val="008C1052"/>
    <w:rsid w:val="008C3C0E"/>
    <w:rsid w:val="008D00EF"/>
    <w:rsid w:val="008D2724"/>
    <w:rsid w:val="008D28AA"/>
    <w:rsid w:val="008D2E8F"/>
    <w:rsid w:val="008E19E9"/>
    <w:rsid w:val="008E329E"/>
    <w:rsid w:val="008E444A"/>
    <w:rsid w:val="008E712C"/>
    <w:rsid w:val="008E7C9D"/>
    <w:rsid w:val="008F225F"/>
    <w:rsid w:val="008F4F1D"/>
    <w:rsid w:val="008F578C"/>
    <w:rsid w:val="0090012C"/>
    <w:rsid w:val="00900FFA"/>
    <w:rsid w:val="00901CFE"/>
    <w:rsid w:val="00903316"/>
    <w:rsid w:val="00904CDC"/>
    <w:rsid w:val="0090672D"/>
    <w:rsid w:val="00906981"/>
    <w:rsid w:val="0091257D"/>
    <w:rsid w:val="009166B7"/>
    <w:rsid w:val="00917222"/>
    <w:rsid w:val="0092062D"/>
    <w:rsid w:val="00924566"/>
    <w:rsid w:val="009250A7"/>
    <w:rsid w:val="00925C1B"/>
    <w:rsid w:val="00926E7B"/>
    <w:rsid w:val="0092790C"/>
    <w:rsid w:val="00927A58"/>
    <w:rsid w:val="009314A7"/>
    <w:rsid w:val="009328CA"/>
    <w:rsid w:val="00933A88"/>
    <w:rsid w:val="00934A19"/>
    <w:rsid w:val="009355B2"/>
    <w:rsid w:val="009356AB"/>
    <w:rsid w:val="00943133"/>
    <w:rsid w:val="009433CC"/>
    <w:rsid w:val="009436C7"/>
    <w:rsid w:val="00943A3D"/>
    <w:rsid w:val="00946EA9"/>
    <w:rsid w:val="00951D9B"/>
    <w:rsid w:val="00952848"/>
    <w:rsid w:val="009559C1"/>
    <w:rsid w:val="00955D56"/>
    <w:rsid w:val="0095653B"/>
    <w:rsid w:val="00956668"/>
    <w:rsid w:val="00957653"/>
    <w:rsid w:val="00962AFE"/>
    <w:rsid w:val="00963A24"/>
    <w:rsid w:val="009644CA"/>
    <w:rsid w:val="00975B9D"/>
    <w:rsid w:val="00977D1C"/>
    <w:rsid w:val="00985111"/>
    <w:rsid w:val="00985130"/>
    <w:rsid w:val="00986EEC"/>
    <w:rsid w:val="00987700"/>
    <w:rsid w:val="00987E61"/>
    <w:rsid w:val="00990BCD"/>
    <w:rsid w:val="00997D13"/>
    <w:rsid w:val="009A0AAA"/>
    <w:rsid w:val="009A1DFB"/>
    <w:rsid w:val="009A4D9F"/>
    <w:rsid w:val="009B6A77"/>
    <w:rsid w:val="009B7136"/>
    <w:rsid w:val="009C121E"/>
    <w:rsid w:val="009C2C4C"/>
    <w:rsid w:val="009C5AF6"/>
    <w:rsid w:val="009D2FA0"/>
    <w:rsid w:val="009D709B"/>
    <w:rsid w:val="009E18A5"/>
    <w:rsid w:val="009E44E8"/>
    <w:rsid w:val="009E57EA"/>
    <w:rsid w:val="009F6FDA"/>
    <w:rsid w:val="00A0276D"/>
    <w:rsid w:val="00A055DC"/>
    <w:rsid w:val="00A06CD6"/>
    <w:rsid w:val="00A07404"/>
    <w:rsid w:val="00A10B16"/>
    <w:rsid w:val="00A10FBD"/>
    <w:rsid w:val="00A12848"/>
    <w:rsid w:val="00A12CBE"/>
    <w:rsid w:val="00A20347"/>
    <w:rsid w:val="00A21972"/>
    <w:rsid w:val="00A21A63"/>
    <w:rsid w:val="00A324EB"/>
    <w:rsid w:val="00A33BA4"/>
    <w:rsid w:val="00A33D52"/>
    <w:rsid w:val="00A3570A"/>
    <w:rsid w:val="00A37E46"/>
    <w:rsid w:val="00A41920"/>
    <w:rsid w:val="00A41E33"/>
    <w:rsid w:val="00A43059"/>
    <w:rsid w:val="00A54E6F"/>
    <w:rsid w:val="00A55A51"/>
    <w:rsid w:val="00A63431"/>
    <w:rsid w:val="00A6653D"/>
    <w:rsid w:val="00A679AA"/>
    <w:rsid w:val="00A71768"/>
    <w:rsid w:val="00A73A61"/>
    <w:rsid w:val="00A77FF8"/>
    <w:rsid w:val="00A8142E"/>
    <w:rsid w:val="00A82F5B"/>
    <w:rsid w:val="00A858FE"/>
    <w:rsid w:val="00A87BB2"/>
    <w:rsid w:val="00A92CA3"/>
    <w:rsid w:val="00A92DA2"/>
    <w:rsid w:val="00A936C2"/>
    <w:rsid w:val="00A94AF6"/>
    <w:rsid w:val="00A9500D"/>
    <w:rsid w:val="00AA0619"/>
    <w:rsid w:val="00AA1B7A"/>
    <w:rsid w:val="00AA30B8"/>
    <w:rsid w:val="00AA538C"/>
    <w:rsid w:val="00AA5BD1"/>
    <w:rsid w:val="00AA6DDA"/>
    <w:rsid w:val="00AA7F68"/>
    <w:rsid w:val="00AB0E8C"/>
    <w:rsid w:val="00AB1C3A"/>
    <w:rsid w:val="00AB3372"/>
    <w:rsid w:val="00AB61E8"/>
    <w:rsid w:val="00AB6F52"/>
    <w:rsid w:val="00AC4AB1"/>
    <w:rsid w:val="00AC58B5"/>
    <w:rsid w:val="00AD1AEA"/>
    <w:rsid w:val="00AD32F1"/>
    <w:rsid w:val="00AE4631"/>
    <w:rsid w:val="00AE57D4"/>
    <w:rsid w:val="00AE6F05"/>
    <w:rsid w:val="00AF28AC"/>
    <w:rsid w:val="00AF2BD9"/>
    <w:rsid w:val="00B00D17"/>
    <w:rsid w:val="00B01238"/>
    <w:rsid w:val="00B04261"/>
    <w:rsid w:val="00B049BF"/>
    <w:rsid w:val="00B0578D"/>
    <w:rsid w:val="00B0786A"/>
    <w:rsid w:val="00B07A59"/>
    <w:rsid w:val="00B115E3"/>
    <w:rsid w:val="00B12284"/>
    <w:rsid w:val="00B15148"/>
    <w:rsid w:val="00B20A56"/>
    <w:rsid w:val="00B21841"/>
    <w:rsid w:val="00B25BC4"/>
    <w:rsid w:val="00B3144E"/>
    <w:rsid w:val="00B4086B"/>
    <w:rsid w:val="00B421C2"/>
    <w:rsid w:val="00B432BF"/>
    <w:rsid w:val="00B4535B"/>
    <w:rsid w:val="00B47A03"/>
    <w:rsid w:val="00B54813"/>
    <w:rsid w:val="00B5795F"/>
    <w:rsid w:val="00B663FB"/>
    <w:rsid w:val="00B66728"/>
    <w:rsid w:val="00B72A54"/>
    <w:rsid w:val="00B7348D"/>
    <w:rsid w:val="00B7450D"/>
    <w:rsid w:val="00B75A33"/>
    <w:rsid w:val="00B773DA"/>
    <w:rsid w:val="00B7795F"/>
    <w:rsid w:val="00B77C27"/>
    <w:rsid w:val="00B82FA8"/>
    <w:rsid w:val="00B83151"/>
    <w:rsid w:val="00B84FBE"/>
    <w:rsid w:val="00B908BE"/>
    <w:rsid w:val="00B908E8"/>
    <w:rsid w:val="00B9365F"/>
    <w:rsid w:val="00B97A66"/>
    <w:rsid w:val="00BA0293"/>
    <w:rsid w:val="00BA16FD"/>
    <w:rsid w:val="00BA1C1D"/>
    <w:rsid w:val="00BA339A"/>
    <w:rsid w:val="00BA3E55"/>
    <w:rsid w:val="00BA7334"/>
    <w:rsid w:val="00BB40E8"/>
    <w:rsid w:val="00BB709F"/>
    <w:rsid w:val="00BC02B0"/>
    <w:rsid w:val="00BC07BC"/>
    <w:rsid w:val="00BC1BE2"/>
    <w:rsid w:val="00BC3058"/>
    <w:rsid w:val="00BC51F6"/>
    <w:rsid w:val="00BC7A2E"/>
    <w:rsid w:val="00BD1C92"/>
    <w:rsid w:val="00BD6A9B"/>
    <w:rsid w:val="00BD744C"/>
    <w:rsid w:val="00BE320C"/>
    <w:rsid w:val="00BF07DC"/>
    <w:rsid w:val="00BF20DB"/>
    <w:rsid w:val="00BF2E82"/>
    <w:rsid w:val="00BF6617"/>
    <w:rsid w:val="00BF7FA9"/>
    <w:rsid w:val="00C02D01"/>
    <w:rsid w:val="00C02E15"/>
    <w:rsid w:val="00C03480"/>
    <w:rsid w:val="00C0458D"/>
    <w:rsid w:val="00C079B1"/>
    <w:rsid w:val="00C10568"/>
    <w:rsid w:val="00C11CA7"/>
    <w:rsid w:val="00C12101"/>
    <w:rsid w:val="00C162D4"/>
    <w:rsid w:val="00C17D5E"/>
    <w:rsid w:val="00C22785"/>
    <w:rsid w:val="00C328C9"/>
    <w:rsid w:val="00C341D6"/>
    <w:rsid w:val="00C34FE7"/>
    <w:rsid w:val="00C35B20"/>
    <w:rsid w:val="00C36BD4"/>
    <w:rsid w:val="00C40043"/>
    <w:rsid w:val="00C422A9"/>
    <w:rsid w:val="00C42A4C"/>
    <w:rsid w:val="00C455CE"/>
    <w:rsid w:val="00C4573C"/>
    <w:rsid w:val="00C460EE"/>
    <w:rsid w:val="00C471C3"/>
    <w:rsid w:val="00C500FE"/>
    <w:rsid w:val="00C55112"/>
    <w:rsid w:val="00C632F2"/>
    <w:rsid w:val="00C63897"/>
    <w:rsid w:val="00C64571"/>
    <w:rsid w:val="00C7085A"/>
    <w:rsid w:val="00C712C3"/>
    <w:rsid w:val="00C7352F"/>
    <w:rsid w:val="00C743DA"/>
    <w:rsid w:val="00C7536E"/>
    <w:rsid w:val="00C809CD"/>
    <w:rsid w:val="00C81E65"/>
    <w:rsid w:val="00C820F5"/>
    <w:rsid w:val="00C83797"/>
    <w:rsid w:val="00C87179"/>
    <w:rsid w:val="00C878C8"/>
    <w:rsid w:val="00C92566"/>
    <w:rsid w:val="00C95532"/>
    <w:rsid w:val="00CA1657"/>
    <w:rsid w:val="00CA2333"/>
    <w:rsid w:val="00CA2A36"/>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4809"/>
    <w:rsid w:val="00CC6FC3"/>
    <w:rsid w:val="00CC74BA"/>
    <w:rsid w:val="00CC7BD0"/>
    <w:rsid w:val="00CD0013"/>
    <w:rsid w:val="00CD252E"/>
    <w:rsid w:val="00CD2575"/>
    <w:rsid w:val="00CD2973"/>
    <w:rsid w:val="00CD406F"/>
    <w:rsid w:val="00CD4574"/>
    <w:rsid w:val="00CD6B40"/>
    <w:rsid w:val="00CD7BAB"/>
    <w:rsid w:val="00CE7D23"/>
    <w:rsid w:val="00CF71C2"/>
    <w:rsid w:val="00D005AA"/>
    <w:rsid w:val="00D02802"/>
    <w:rsid w:val="00D03070"/>
    <w:rsid w:val="00D0680D"/>
    <w:rsid w:val="00D1179D"/>
    <w:rsid w:val="00D132AD"/>
    <w:rsid w:val="00D15C99"/>
    <w:rsid w:val="00D16112"/>
    <w:rsid w:val="00D170EC"/>
    <w:rsid w:val="00D17F4D"/>
    <w:rsid w:val="00D21459"/>
    <w:rsid w:val="00D228D0"/>
    <w:rsid w:val="00D234A7"/>
    <w:rsid w:val="00D24495"/>
    <w:rsid w:val="00D26616"/>
    <w:rsid w:val="00D3146B"/>
    <w:rsid w:val="00D32104"/>
    <w:rsid w:val="00D32F37"/>
    <w:rsid w:val="00D34A9C"/>
    <w:rsid w:val="00D34AB2"/>
    <w:rsid w:val="00D34BAC"/>
    <w:rsid w:val="00D36405"/>
    <w:rsid w:val="00D3763E"/>
    <w:rsid w:val="00D40A1A"/>
    <w:rsid w:val="00D40AE9"/>
    <w:rsid w:val="00D42432"/>
    <w:rsid w:val="00D43D26"/>
    <w:rsid w:val="00D54A74"/>
    <w:rsid w:val="00D56731"/>
    <w:rsid w:val="00D63987"/>
    <w:rsid w:val="00D67E36"/>
    <w:rsid w:val="00D742DE"/>
    <w:rsid w:val="00D778FA"/>
    <w:rsid w:val="00D77A1B"/>
    <w:rsid w:val="00D8150A"/>
    <w:rsid w:val="00D820D4"/>
    <w:rsid w:val="00D825F9"/>
    <w:rsid w:val="00D84816"/>
    <w:rsid w:val="00D86513"/>
    <w:rsid w:val="00D86789"/>
    <w:rsid w:val="00D902F4"/>
    <w:rsid w:val="00D91ADA"/>
    <w:rsid w:val="00D92A40"/>
    <w:rsid w:val="00D93919"/>
    <w:rsid w:val="00D94E86"/>
    <w:rsid w:val="00D961D0"/>
    <w:rsid w:val="00DA0089"/>
    <w:rsid w:val="00DA2D6C"/>
    <w:rsid w:val="00DA7D58"/>
    <w:rsid w:val="00DB7055"/>
    <w:rsid w:val="00DC04A7"/>
    <w:rsid w:val="00DC1794"/>
    <w:rsid w:val="00DC33AA"/>
    <w:rsid w:val="00DC428B"/>
    <w:rsid w:val="00DC6D32"/>
    <w:rsid w:val="00DD00E4"/>
    <w:rsid w:val="00DD047D"/>
    <w:rsid w:val="00DD0B43"/>
    <w:rsid w:val="00DD0E74"/>
    <w:rsid w:val="00DD4416"/>
    <w:rsid w:val="00DE1FCA"/>
    <w:rsid w:val="00DE3D24"/>
    <w:rsid w:val="00DE43A6"/>
    <w:rsid w:val="00DE69B6"/>
    <w:rsid w:val="00DE7355"/>
    <w:rsid w:val="00DE7ABE"/>
    <w:rsid w:val="00DF064B"/>
    <w:rsid w:val="00DF068E"/>
    <w:rsid w:val="00DF0A07"/>
    <w:rsid w:val="00DF1EFC"/>
    <w:rsid w:val="00DF5A57"/>
    <w:rsid w:val="00DF5FAC"/>
    <w:rsid w:val="00E04831"/>
    <w:rsid w:val="00E06E2E"/>
    <w:rsid w:val="00E10A30"/>
    <w:rsid w:val="00E10B85"/>
    <w:rsid w:val="00E11160"/>
    <w:rsid w:val="00E11C84"/>
    <w:rsid w:val="00E1225D"/>
    <w:rsid w:val="00E129BC"/>
    <w:rsid w:val="00E17F05"/>
    <w:rsid w:val="00E22BB1"/>
    <w:rsid w:val="00E2393C"/>
    <w:rsid w:val="00E2615E"/>
    <w:rsid w:val="00E3476B"/>
    <w:rsid w:val="00E35630"/>
    <w:rsid w:val="00E35BDB"/>
    <w:rsid w:val="00E370AF"/>
    <w:rsid w:val="00E40A99"/>
    <w:rsid w:val="00E40C10"/>
    <w:rsid w:val="00E41C93"/>
    <w:rsid w:val="00E426F9"/>
    <w:rsid w:val="00E464D0"/>
    <w:rsid w:val="00E517B1"/>
    <w:rsid w:val="00E52222"/>
    <w:rsid w:val="00E52B01"/>
    <w:rsid w:val="00E53F23"/>
    <w:rsid w:val="00E5788D"/>
    <w:rsid w:val="00E57C3A"/>
    <w:rsid w:val="00E6032F"/>
    <w:rsid w:val="00E611A4"/>
    <w:rsid w:val="00E62D19"/>
    <w:rsid w:val="00E6379F"/>
    <w:rsid w:val="00E71284"/>
    <w:rsid w:val="00E738DD"/>
    <w:rsid w:val="00E7530E"/>
    <w:rsid w:val="00E759C8"/>
    <w:rsid w:val="00E765B1"/>
    <w:rsid w:val="00E77CC8"/>
    <w:rsid w:val="00E80622"/>
    <w:rsid w:val="00E810A5"/>
    <w:rsid w:val="00E82BD5"/>
    <w:rsid w:val="00E91799"/>
    <w:rsid w:val="00E969F8"/>
    <w:rsid w:val="00EA5B86"/>
    <w:rsid w:val="00EA6E1D"/>
    <w:rsid w:val="00EB0134"/>
    <w:rsid w:val="00EB4BFC"/>
    <w:rsid w:val="00EB4DFB"/>
    <w:rsid w:val="00EB5BB1"/>
    <w:rsid w:val="00EB7056"/>
    <w:rsid w:val="00EC09F6"/>
    <w:rsid w:val="00EC1C3E"/>
    <w:rsid w:val="00EC55B4"/>
    <w:rsid w:val="00EC5E35"/>
    <w:rsid w:val="00EC7722"/>
    <w:rsid w:val="00ED0B47"/>
    <w:rsid w:val="00ED2880"/>
    <w:rsid w:val="00ED6170"/>
    <w:rsid w:val="00EE0DFF"/>
    <w:rsid w:val="00EE625F"/>
    <w:rsid w:val="00EF00AF"/>
    <w:rsid w:val="00EF09B2"/>
    <w:rsid w:val="00EF167F"/>
    <w:rsid w:val="00EF5E14"/>
    <w:rsid w:val="00F00D1F"/>
    <w:rsid w:val="00F013BA"/>
    <w:rsid w:val="00F01EA2"/>
    <w:rsid w:val="00F06054"/>
    <w:rsid w:val="00F10B34"/>
    <w:rsid w:val="00F1150F"/>
    <w:rsid w:val="00F1278D"/>
    <w:rsid w:val="00F12CC6"/>
    <w:rsid w:val="00F14F08"/>
    <w:rsid w:val="00F158CA"/>
    <w:rsid w:val="00F1591D"/>
    <w:rsid w:val="00F1687F"/>
    <w:rsid w:val="00F1799E"/>
    <w:rsid w:val="00F245D0"/>
    <w:rsid w:val="00F31A64"/>
    <w:rsid w:val="00F323B7"/>
    <w:rsid w:val="00F36E61"/>
    <w:rsid w:val="00F40FD5"/>
    <w:rsid w:val="00F42B0D"/>
    <w:rsid w:val="00F44812"/>
    <w:rsid w:val="00F44ED6"/>
    <w:rsid w:val="00F50707"/>
    <w:rsid w:val="00F509BC"/>
    <w:rsid w:val="00F51D4D"/>
    <w:rsid w:val="00F5373D"/>
    <w:rsid w:val="00F54598"/>
    <w:rsid w:val="00F56026"/>
    <w:rsid w:val="00F607EF"/>
    <w:rsid w:val="00F62112"/>
    <w:rsid w:val="00F62DD3"/>
    <w:rsid w:val="00F63E6B"/>
    <w:rsid w:val="00F64E28"/>
    <w:rsid w:val="00F666EC"/>
    <w:rsid w:val="00F70A68"/>
    <w:rsid w:val="00F716DB"/>
    <w:rsid w:val="00F7330E"/>
    <w:rsid w:val="00F735C1"/>
    <w:rsid w:val="00F737AC"/>
    <w:rsid w:val="00F77D1D"/>
    <w:rsid w:val="00F80C94"/>
    <w:rsid w:val="00F8461B"/>
    <w:rsid w:val="00F876CD"/>
    <w:rsid w:val="00F87CCB"/>
    <w:rsid w:val="00F92178"/>
    <w:rsid w:val="00F94F60"/>
    <w:rsid w:val="00F9569D"/>
    <w:rsid w:val="00FA2BBD"/>
    <w:rsid w:val="00FA67F6"/>
    <w:rsid w:val="00FA680C"/>
    <w:rsid w:val="00FA75A3"/>
    <w:rsid w:val="00FA77B1"/>
    <w:rsid w:val="00FB2082"/>
    <w:rsid w:val="00FB371B"/>
    <w:rsid w:val="00FB50A0"/>
    <w:rsid w:val="00FC1BE0"/>
    <w:rsid w:val="00FC6123"/>
    <w:rsid w:val="00FD01E7"/>
    <w:rsid w:val="00FD0E3A"/>
    <w:rsid w:val="00FD1B9F"/>
    <w:rsid w:val="00FD2187"/>
    <w:rsid w:val="00FD541B"/>
    <w:rsid w:val="00FE1961"/>
    <w:rsid w:val="00FE21B6"/>
    <w:rsid w:val="00FE5BA7"/>
    <w:rsid w:val="00FE617C"/>
    <w:rsid w:val="00FE71C4"/>
    <w:rsid w:val="00FE7458"/>
    <w:rsid w:val="00FE7E5F"/>
    <w:rsid w:val="00FF0072"/>
    <w:rsid w:val="00FF37BD"/>
    <w:rsid w:val="00FF4A98"/>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6E4F1612"/>
  <w15:docId w15:val="{598055F3-8513-4EAA-BC2F-1E674EA8A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1FF"/>
    <w:rPr>
      <w:sz w:val="22"/>
      <w:szCs w:val="22"/>
      <w:lang w:eastAsia="en-US"/>
    </w:rPr>
  </w:style>
  <w:style w:type="paragraph" w:styleId="1">
    <w:name w:val="heading 1"/>
    <w:basedOn w:val="a"/>
    <w:link w:val="10"/>
    <w:uiPriority w:val="99"/>
    <w:qFormat/>
    <w:rsid w:val="006E7FF4"/>
    <w:pPr>
      <w:spacing w:before="100" w:beforeAutospacing="1" w:after="100" w:afterAutospacing="1"/>
      <w:jc w:val="center"/>
      <w:outlineLvl w:val="0"/>
    </w:pPr>
    <w:rPr>
      <w:rFonts w:ascii="Times New Roman" w:hAnsi="Times New Roman"/>
      <w:b/>
      <w:bCs/>
      <w:kern w:val="36"/>
      <w:sz w:val="24"/>
      <w:szCs w:val="24"/>
      <w:lang w:eastAsia="ru-RU"/>
    </w:rPr>
  </w:style>
  <w:style w:type="paragraph" w:styleId="2">
    <w:name w:val="heading 2"/>
    <w:basedOn w:val="a"/>
    <w:next w:val="a"/>
    <w:link w:val="20"/>
    <w:uiPriority w:val="99"/>
    <w:qFormat/>
    <w:rsid w:val="00DE1FCA"/>
    <w:pPr>
      <w:keepNext/>
      <w:spacing w:before="240" w:after="60"/>
      <w:outlineLvl w:val="1"/>
    </w:pPr>
    <w:rPr>
      <w:rFonts w:ascii="Arial" w:hAnsi="Arial"/>
      <w:b/>
      <w:bCs/>
      <w:i/>
      <w:iCs/>
      <w:sz w:val="28"/>
      <w:szCs w:val="28"/>
      <w:lang w:eastAsia="ru-RU"/>
    </w:rPr>
  </w:style>
  <w:style w:type="paragraph" w:styleId="3">
    <w:name w:val="heading 3"/>
    <w:basedOn w:val="a"/>
    <w:next w:val="a"/>
    <w:link w:val="30"/>
    <w:uiPriority w:val="99"/>
    <w:qFormat/>
    <w:rsid w:val="00DE1FCA"/>
    <w:pPr>
      <w:keepNext/>
      <w:spacing w:before="240" w:after="60"/>
      <w:outlineLvl w:val="2"/>
    </w:pPr>
    <w:rPr>
      <w:rFonts w:ascii="Arial" w:hAnsi="Arial"/>
      <w:b/>
      <w:bCs/>
      <w:sz w:val="26"/>
      <w:szCs w:val="26"/>
      <w:lang w:eastAsia="ru-RU"/>
    </w:rPr>
  </w:style>
  <w:style w:type="paragraph" w:styleId="4">
    <w:name w:val="heading 4"/>
    <w:basedOn w:val="3"/>
    <w:next w:val="a"/>
    <w:link w:val="40"/>
    <w:uiPriority w:val="99"/>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E7FF4"/>
    <w:rPr>
      <w:rFonts w:ascii="Times New Roman" w:hAnsi="Times New Roman" w:cs="Times New Roman"/>
      <w:b/>
      <w:kern w:val="36"/>
      <w:sz w:val="24"/>
      <w:lang w:eastAsia="ru-RU"/>
    </w:rPr>
  </w:style>
  <w:style w:type="character" w:customStyle="1" w:styleId="20">
    <w:name w:val="Заголовок 2 Знак"/>
    <w:link w:val="2"/>
    <w:uiPriority w:val="99"/>
    <w:locked/>
    <w:rsid w:val="00DE1FCA"/>
    <w:rPr>
      <w:rFonts w:ascii="Arial" w:hAnsi="Arial" w:cs="Times New Roman"/>
      <w:b/>
      <w:i/>
      <w:sz w:val="28"/>
    </w:rPr>
  </w:style>
  <w:style w:type="character" w:customStyle="1" w:styleId="30">
    <w:name w:val="Заголовок 3 Знак"/>
    <w:link w:val="3"/>
    <w:uiPriority w:val="99"/>
    <w:locked/>
    <w:rsid w:val="00DE1FCA"/>
    <w:rPr>
      <w:rFonts w:ascii="Arial" w:hAnsi="Arial" w:cs="Times New Roman"/>
      <w:b/>
      <w:sz w:val="26"/>
    </w:rPr>
  </w:style>
  <w:style w:type="character" w:customStyle="1" w:styleId="40">
    <w:name w:val="Заголовок 4 Знак"/>
    <w:link w:val="4"/>
    <w:uiPriority w:val="99"/>
    <w:locked/>
    <w:rsid w:val="00DE1FCA"/>
    <w:rPr>
      <w:rFonts w:ascii="Times New Roman" w:hAnsi="Times New Roman" w:cs="Times New Roman"/>
      <w:b/>
      <w:sz w:val="24"/>
    </w:rPr>
  </w:style>
  <w:style w:type="table" w:styleId="a3">
    <w:name w:val="Table Grid"/>
    <w:basedOn w:val="a1"/>
    <w:uiPriority w:val="9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
    <w:basedOn w:val="a"/>
    <w:link w:val="a5"/>
    <w:uiPriority w:val="99"/>
    <w:qFormat/>
    <w:rsid w:val="00851896"/>
    <w:pPr>
      <w:ind w:left="720"/>
      <w:contextualSpacing/>
    </w:pPr>
  </w:style>
  <w:style w:type="table" w:customStyle="1" w:styleId="11">
    <w:name w:val="Сетка таблицы1"/>
    <w:uiPriority w:val="99"/>
    <w:rsid w:val="00A219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uiPriority w:val="99"/>
    <w:rsid w:val="00286EA2"/>
    <w:rPr>
      <w:rFonts w:cs="Times New Roman"/>
      <w:sz w:val="16"/>
    </w:rPr>
  </w:style>
  <w:style w:type="paragraph" w:styleId="a7">
    <w:name w:val="annotation text"/>
    <w:basedOn w:val="a"/>
    <w:link w:val="a8"/>
    <w:uiPriority w:val="99"/>
    <w:rsid w:val="00286EA2"/>
    <w:rPr>
      <w:sz w:val="20"/>
      <w:szCs w:val="20"/>
      <w:lang w:eastAsia="ru-RU"/>
    </w:rPr>
  </w:style>
  <w:style w:type="character" w:customStyle="1" w:styleId="a8">
    <w:name w:val="Текст примечания Знак"/>
    <w:link w:val="a7"/>
    <w:uiPriority w:val="99"/>
    <w:locked/>
    <w:rsid w:val="00286EA2"/>
    <w:rPr>
      <w:rFonts w:cs="Times New Roman"/>
      <w:sz w:val="20"/>
    </w:rPr>
  </w:style>
  <w:style w:type="paragraph" w:styleId="a9">
    <w:name w:val="annotation subject"/>
    <w:basedOn w:val="a7"/>
    <w:next w:val="a7"/>
    <w:link w:val="aa"/>
    <w:uiPriority w:val="99"/>
    <w:rsid w:val="00286EA2"/>
    <w:rPr>
      <w:b/>
      <w:bCs/>
    </w:rPr>
  </w:style>
  <w:style w:type="character" w:customStyle="1" w:styleId="aa">
    <w:name w:val="Тема примечания Знак"/>
    <w:link w:val="a9"/>
    <w:uiPriority w:val="99"/>
    <w:locked/>
    <w:rsid w:val="00286EA2"/>
    <w:rPr>
      <w:rFonts w:cs="Times New Roman"/>
      <w:b/>
      <w:sz w:val="20"/>
    </w:rPr>
  </w:style>
  <w:style w:type="table" w:customStyle="1" w:styleId="110">
    <w:name w:val="Сетка таблицы11"/>
    <w:uiPriority w:val="99"/>
    <w:rsid w:val="00774CB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Revision"/>
    <w:hidden/>
    <w:uiPriority w:val="99"/>
    <w:semiHidden/>
    <w:rsid w:val="000D6D2B"/>
    <w:rPr>
      <w:sz w:val="22"/>
      <w:szCs w:val="22"/>
      <w:lang w:eastAsia="en-US"/>
    </w:rPr>
  </w:style>
  <w:style w:type="paragraph" w:styleId="ac">
    <w:name w:val="header"/>
    <w:basedOn w:val="a"/>
    <w:link w:val="ad"/>
    <w:uiPriority w:val="99"/>
    <w:rsid w:val="00A858FE"/>
    <w:pPr>
      <w:tabs>
        <w:tab w:val="center" w:pos="4677"/>
        <w:tab w:val="right" w:pos="9355"/>
      </w:tabs>
    </w:pPr>
    <w:rPr>
      <w:sz w:val="20"/>
      <w:szCs w:val="20"/>
      <w:lang w:eastAsia="ru-RU"/>
    </w:rPr>
  </w:style>
  <w:style w:type="character" w:customStyle="1" w:styleId="ad">
    <w:name w:val="Верхний колонтитул Знак"/>
    <w:link w:val="ac"/>
    <w:uiPriority w:val="99"/>
    <w:locked/>
    <w:rsid w:val="00A858FE"/>
    <w:rPr>
      <w:rFonts w:cs="Times New Roman"/>
    </w:rPr>
  </w:style>
  <w:style w:type="paragraph" w:styleId="ae">
    <w:name w:val="footer"/>
    <w:aliases w:val="Нижний колонтитул Знак Знак Знак,Нижний колонтитул1,Нижний колонтитул Знак Знак"/>
    <w:basedOn w:val="a"/>
    <w:link w:val="af"/>
    <w:uiPriority w:val="99"/>
    <w:rsid w:val="00A858FE"/>
    <w:pPr>
      <w:tabs>
        <w:tab w:val="center" w:pos="4677"/>
        <w:tab w:val="right" w:pos="9355"/>
      </w:tabs>
    </w:pPr>
    <w:rPr>
      <w:sz w:val="20"/>
      <w:szCs w:val="20"/>
      <w:lang w:eastAsia="ru-RU"/>
    </w:r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link w:val="ae"/>
    <w:uiPriority w:val="99"/>
    <w:locked/>
    <w:rsid w:val="00A858FE"/>
    <w:rPr>
      <w:rFonts w:cs="Times New Roman"/>
    </w:rPr>
  </w:style>
  <w:style w:type="character" w:styleId="af0">
    <w:name w:val="Hyperlink"/>
    <w:uiPriority w:val="99"/>
    <w:rsid w:val="00802A37"/>
    <w:rPr>
      <w:rFonts w:cs="Times New Roman"/>
      <w:color w:val="0563C1"/>
      <w:u w:val="single"/>
    </w:rPr>
  </w:style>
  <w:style w:type="character" w:customStyle="1" w:styleId="12">
    <w:name w:val="Неразрешенное упоминание1"/>
    <w:uiPriority w:val="99"/>
    <w:semiHidden/>
    <w:rsid w:val="00802A37"/>
    <w:rPr>
      <w:color w:val="605E5C"/>
      <w:shd w:val="clear" w:color="auto" w:fill="E1DFDD"/>
    </w:rPr>
  </w:style>
  <w:style w:type="character" w:customStyle="1" w:styleId="a5">
    <w:name w:val="Абзац списка Знак"/>
    <w:aliases w:val="Этапы Знак,Содержание. 2 уровень Знак"/>
    <w:link w:val="a4"/>
    <w:uiPriority w:val="99"/>
    <w:locked/>
    <w:rsid w:val="00E10A30"/>
  </w:style>
  <w:style w:type="paragraph" w:customStyle="1" w:styleId="ConsPlusNormal">
    <w:name w:val="ConsPlusNormal"/>
    <w:uiPriority w:val="99"/>
    <w:rsid w:val="00200AFE"/>
    <w:pPr>
      <w:widowControl w:val="0"/>
      <w:autoSpaceDE w:val="0"/>
      <w:autoSpaceDN w:val="0"/>
      <w:adjustRightInd w:val="0"/>
    </w:pPr>
    <w:rPr>
      <w:rFonts w:ascii="Arial" w:eastAsia="Times New Roman" w:hAnsi="Arial" w:cs="Arial"/>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943A3D"/>
    <w:rPr>
      <w:rFonts w:ascii="Times New Roman" w:hAnsi="Times New Roman"/>
      <w:sz w:val="20"/>
      <w:szCs w:val="20"/>
      <w:lang w:eastAsia="ru-RU"/>
    </w:rPr>
  </w:style>
  <w:style w:type="character" w:customStyle="1" w:styleId="FootnoteTextChar">
    <w:name w:val="Footnote Text Char"/>
    <w:aliases w:val="F1 Char,Текст сноски Знак1 Знак1 Char,Текст сноски Знак Знак Знак1 Char,Текст сноски Знак1 Знак Знак Char,Текст сноски Знак Знак Знак Знак Char,Текст сноски Знак4 Char,Текст сноски Знак Знак3 Char,Текст сноски Знак3 Знак1 Char"/>
    <w:uiPriority w:val="99"/>
    <w:locked/>
    <w:rsid w:val="00DE1FCA"/>
    <w:rPr>
      <w:rFonts w:ascii="Times New Roman" w:hAnsi="Times New Roman" w:cs="Times New Roman"/>
      <w:sz w:val="20"/>
      <w:lang w:eastAsia="ru-RU"/>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f1"/>
    <w:uiPriority w:val="99"/>
    <w:locked/>
    <w:rsid w:val="00943A3D"/>
    <w:rPr>
      <w:rFonts w:ascii="Times New Roman" w:hAnsi="Times New Roman"/>
      <w:sz w:val="20"/>
    </w:rPr>
  </w:style>
  <w:style w:type="character" w:styleId="af3">
    <w:name w:val="footnote reference"/>
    <w:aliases w:val="Знак сноски-FN,Ciae niinee-FN,AЗнак сноски зел"/>
    <w:link w:val="13"/>
    <w:uiPriority w:val="99"/>
    <w:locked/>
    <w:rsid w:val="00943A3D"/>
    <w:rPr>
      <w:rFonts w:cs="Times New Roman"/>
      <w:vertAlign w:val="superscript"/>
    </w:rPr>
  </w:style>
  <w:style w:type="paragraph" w:styleId="af4">
    <w:name w:val="Body Text"/>
    <w:basedOn w:val="a"/>
    <w:link w:val="af5"/>
    <w:uiPriority w:val="99"/>
    <w:rsid w:val="00F31A64"/>
    <w:pPr>
      <w:widowControl w:val="0"/>
      <w:snapToGrid w:val="0"/>
      <w:spacing w:before="120" w:after="120"/>
      <w:jc w:val="both"/>
    </w:pPr>
    <w:rPr>
      <w:rFonts w:ascii="Times New Roman" w:hAnsi="Times New Roman"/>
      <w:sz w:val="20"/>
      <w:szCs w:val="20"/>
      <w:lang w:eastAsia="ru-RU"/>
    </w:rPr>
  </w:style>
  <w:style w:type="character" w:customStyle="1" w:styleId="af5">
    <w:name w:val="Основной текст Знак"/>
    <w:link w:val="af4"/>
    <w:uiPriority w:val="99"/>
    <w:locked/>
    <w:rsid w:val="00F31A64"/>
    <w:rPr>
      <w:rFonts w:ascii="Times New Roman" w:hAnsi="Times New Roman" w:cs="Times New Roman"/>
      <w:sz w:val="20"/>
      <w:lang w:eastAsia="ru-RU"/>
    </w:rPr>
  </w:style>
  <w:style w:type="paragraph" w:styleId="af6">
    <w:name w:val="Balloon Text"/>
    <w:basedOn w:val="a"/>
    <w:link w:val="af7"/>
    <w:uiPriority w:val="99"/>
    <w:rsid w:val="00395A9E"/>
    <w:rPr>
      <w:rFonts w:ascii="Segoe UI" w:hAnsi="Segoe UI"/>
      <w:sz w:val="18"/>
      <w:szCs w:val="18"/>
      <w:lang w:eastAsia="ru-RU"/>
    </w:rPr>
  </w:style>
  <w:style w:type="character" w:customStyle="1" w:styleId="af7">
    <w:name w:val="Текст выноски Знак"/>
    <w:link w:val="af6"/>
    <w:uiPriority w:val="99"/>
    <w:locked/>
    <w:rsid w:val="00395A9E"/>
    <w:rPr>
      <w:rFonts w:ascii="Segoe UI" w:hAnsi="Segoe UI" w:cs="Times New Roman"/>
      <w:sz w:val="18"/>
    </w:rPr>
  </w:style>
  <w:style w:type="paragraph" w:customStyle="1" w:styleId="Default">
    <w:name w:val="Default"/>
    <w:uiPriority w:val="99"/>
    <w:rsid w:val="00433CDF"/>
    <w:pPr>
      <w:autoSpaceDE w:val="0"/>
      <w:autoSpaceDN w:val="0"/>
      <w:adjustRightInd w:val="0"/>
    </w:pPr>
    <w:rPr>
      <w:rFonts w:ascii="Times New Roman" w:hAnsi="Times New Roman"/>
      <w:color w:val="000000"/>
      <w:sz w:val="24"/>
      <w:szCs w:val="24"/>
      <w:lang w:eastAsia="en-US"/>
    </w:rPr>
  </w:style>
  <w:style w:type="paragraph" w:styleId="af8">
    <w:name w:val="Subtitle"/>
    <w:basedOn w:val="a"/>
    <w:next w:val="a"/>
    <w:link w:val="af9"/>
    <w:uiPriority w:val="99"/>
    <w:qFormat/>
    <w:rsid w:val="00433CDF"/>
    <w:pPr>
      <w:numPr>
        <w:ilvl w:val="1"/>
      </w:numPr>
      <w:spacing w:after="160" w:line="259" w:lineRule="auto"/>
    </w:pPr>
    <w:rPr>
      <w:rFonts w:eastAsia="Times New Roman"/>
      <w:color w:val="5A5A5A"/>
      <w:spacing w:val="15"/>
      <w:sz w:val="20"/>
      <w:szCs w:val="20"/>
      <w:lang w:eastAsia="ru-RU"/>
    </w:rPr>
  </w:style>
  <w:style w:type="character" w:customStyle="1" w:styleId="af9">
    <w:name w:val="Подзаголовок Знак"/>
    <w:link w:val="af8"/>
    <w:uiPriority w:val="99"/>
    <w:locked/>
    <w:rsid w:val="00433CDF"/>
    <w:rPr>
      <w:rFonts w:eastAsia="Times New Roman" w:cs="Times New Roman"/>
      <w:color w:val="5A5A5A"/>
      <w:spacing w:val="15"/>
    </w:rPr>
  </w:style>
  <w:style w:type="character" w:styleId="afa">
    <w:name w:val="FollowedHyperlink"/>
    <w:uiPriority w:val="99"/>
    <w:rsid w:val="00433CDF"/>
    <w:rPr>
      <w:rFonts w:cs="Times New Roman"/>
      <w:color w:val="954F72"/>
      <w:u w:val="single"/>
    </w:rPr>
  </w:style>
  <w:style w:type="paragraph" w:styleId="14">
    <w:name w:val="toc 1"/>
    <w:basedOn w:val="a"/>
    <w:next w:val="a"/>
    <w:autoRedefine/>
    <w:uiPriority w:val="99"/>
    <w:rsid w:val="00896BB3"/>
    <w:pPr>
      <w:tabs>
        <w:tab w:val="right" w:leader="dot" w:pos="9639"/>
      </w:tabs>
      <w:spacing w:before="120" w:line="276" w:lineRule="auto"/>
    </w:pPr>
    <w:rPr>
      <w:rFonts w:ascii="Times New Roman" w:hAnsi="Times New Roman"/>
      <w:b/>
      <w:bCs/>
      <w:noProof/>
    </w:rPr>
  </w:style>
  <w:style w:type="table" w:customStyle="1" w:styleId="TableNormal1">
    <w:name w:val="Table Normal1"/>
    <w:uiPriority w:val="99"/>
    <w:semiHidden/>
    <w:rsid w:val="00DE1FCA"/>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14">
    <w:name w:val="Table Normal14"/>
    <w:uiPriority w:val="99"/>
    <w:semiHidden/>
    <w:rsid w:val="00DE1FCA"/>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2">
    <w:name w:val="Table Normal2"/>
    <w:uiPriority w:val="99"/>
    <w:semiHidden/>
    <w:rsid w:val="00DE1FCA"/>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3">
    <w:name w:val="Table Normal3"/>
    <w:uiPriority w:val="99"/>
    <w:semiHidden/>
    <w:rsid w:val="00DE1FCA"/>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4">
    <w:name w:val="Table Normal4"/>
    <w:uiPriority w:val="99"/>
    <w:semiHidden/>
    <w:rsid w:val="00DE1FCA"/>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5">
    <w:name w:val="Table Normal5"/>
    <w:uiPriority w:val="99"/>
    <w:semiHidden/>
    <w:rsid w:val="00DE1FCA"/>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6">
    <w:name w:val="Table Normal6"/>
    <w:uiPriority w:val="99"/>
    <w:semiHidden/>
    <w:rsid w:val="00DE1FCA"/>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7">
    <w:name w:val="Table Normal7"/>
    <w:uiPriority w:val="99"/>
    <w:semiHidden/>
    <w:rsid w:val="00DE1FCA"/>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8">
    <w:name w:val="Table Normal8"/>
    <w:uiPriority w:val="99"/>
    <w:semiHidden/>
    <w:rsid w:val="00DE1FCA"/>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9">
    <w:name w:val="Table Normal9"/>
    <w:uiPriority w:val="99"/>
    <w:semiHidden/>
    <w:rsid w:val="00DE1FCA"/>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99"/>
    <w:rsid w:val="00DE1FCA"/>
    <w:pPr>
      <w:widowControl w:val="0"/>
      <w:autoSpaceDE w:val="0"/>
      <w:autoSpaceDN w:val="0"/>
    </w:pPr>
    <w:rPr>
      <w:rFonts w:ascii="Times New Roman" w:eastAsia="Times New Roman" w:hAnsi="Times New Roman"/>
    </w:rPr>
  </w:style>
  <w:style w:type="table" w:customStyle="1" w:styleId="TableNormal10">
    <w:name w:val="Table Normal10"/>
    <w:uiPriority w:val="99"/>
    <w:semiHidden/>
    <w:rsid w:val="00DE1FCA"/>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11">
    <w:name w:val="Table Normal11"/>
    <w:uiPriority w:val="99"/>
    <w:semiHidden/>
    <w:rsid w:val="00DE1FCA"/>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12">
    <w:name w:val="Table Normal12"/>
    <w:uiPriority w:val="99"/>
    <w:semiHidden/>
    <w:rsid w:val="00DE1FCA"/>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character" w:customStyle="1" w:styleId="15">
    <w:name w:val="Гиперссылка1"/>
    <w:uiPriority w:val="99"/>
    <w:rsid w:val="00DE1FCA"/>
    <w:rPr>
      <w:color w:val="0000FF"/>
      <w:u w:val="single"/>
    </w:rPr>
  </w:style>
  <w:style w:type="character" w:customStyle="1" w:styleId="16">
    <w:name w:val="Просмотренная гиперссылка1"/>
    <w:uiPriority w:val="99"/>
    <w:semiHidden/>
    <w:rsid w:val="00DE1FCA"/>
    <w:rPr>
      <w:color w:val="800080"/>
      <w:u w:val="single"/>
    </w:rPr>
  </w:style>
  <w:style w:type="character" w:styleId="afb">
    <w:name w:val="Emphasis"/>
    <w:uiPriority w:val="99"/>
    <w:qFormat/>
    <w:rsid w:val="00DE1FCA"/>
    <w:rPr>
      <w:rFonts w:ascii="Times New Roman" w:hAnsi="Times New Roman" w:cs="Times New Roman"/>
      <w:i/>
    </w:rPr>
  </w:style>
  <w:style w:type="paragraph" w:customStyle="1" w:styleId="msonormal0">
    <w:name w:val="msonormal"/>
    <w:basedOn w:val="a"/>
    <w:uiPriority w:val="99"/>
    <w:rsid w:val="00DE1FCA"/>
    <w:pPr>
      <w:spacing w:after="200" w:line="276" w:lineRule="auto"/>
    </w:pPr>
    <w:rPr>
      <w:rFonts w:ascii="Times New Roman" w:eastAsia="Times New Roman" w:hAnsi="Times New Roman"/>
      <w:sz w:val="24"/>
      <w:szCs w:val="24"/>
      <w:lang w:eastAsia="ru-RU"/>
    </w:rPr>
  </w:style>
  <w:style w:type="paragraph" w:styleId="afc">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rsid w:val="00DE1FCA"/>
    <w:pPr>
      <w:spacing w:after="200" w:line="276" w:lineRule="auto"/>
    </w:pPr>
    <w:rPr>
      <w:rFonts w:ascii="Times New Roman" w:eastAsia="Times New Roman" w:hAnsi="Times New Roman"/>
      <w:sz w:val="24"/>
      <w:szCs w:val="24"/>
      <w:lang w:eastAsia="ru-RU"/>
    </w:rPr>
  </w:style>
  <w:style w:type="paragraph" w:styleId="21">
    <w:name w:val="toc 2"/>
    <w:basedOn w:val="a"/>
    <w:next w:val="a"/>
    <w:autoRedefine/>
    <w:uiPriority w:val="99"/>
    <w:rsid w:val="00E52B01"/>
    <w:pPr>
      <w:tabs>
        <w:tab w:val="right" w:leader="dot" w:pos="9639"/>
      </w:tabs>
      <w:spacing w:before="120"/>
      <w:ind w:left="240"/>
    </w:pPr>
    <w:rPr>
      <w:rFonts w:ascii="Times New Roman" w:eastAsia="Times New Roman" w:hAnsi="Times New Roman"/>
      <w:i/>
      <w:iCs/>
      <w:noProof/>
      <w:sz w:val="24"/>
      <w:szCs w:val="24"/>
      <w:lang w:eastAsia="ru-RU"/>
    </w:rPr>
  </w:style>
  <w:style w:type="paragraph" w:styleId="31">
    <w:name w:val="toc 3"/>
    <w:basedOn w:val="a"/>
    <w:next w:val="a"/>
    <w:autoRedefine/>
    <w:uiPriority w:val="99"/>
    <w:rsid w:val="00DE1FCA"/>
    <w:pPr>
      <w:ind w:left="480"/>
    </w:pPr>
    <w:rPr>
      <w:rFonts w:ascii="Times New Roman" w:eastAsia="Times New Roman" w:hAnsi="Times New Roman"/>
      <w:sz w:val="28"/>
      <w:szCs w:val="28"/>
      <w:lang w:eastAsia="ru-RU"/>
    </w:rPr>
  </w:style>
  <w:style w:type="paragraph" w:styleId="41">
    <w:name w:val="toc 4"/>
    <w:basedOn w:val="a"/>
    <w:next w:val="a"/>
    <w:autoRedefine/>
    <w:uiPriority w:val="99"/>
    <w:rsid w:val="00DE1FCA"/>
    <w:pPr>
      <w:ind w:left="720"/>
    </w:pPr>
    <w:rPr>
      <w:rFonts w:eastAsia="Times New Roman" w:cs="Calibri"/>
      <w:sz w:val="20"/>
      <w:szCs w:val="20"/>
      <w:lang w:eastAsia="ru-RU"/>
    </w:rPr>
  </w:style>
  <w:style w:type="paragraph" w:styleId="5">
    <w:name w:val="toc 5"/>
    <w:basedOn w:val="a"/>
    <w:next w:val="a"/>
    <w:autoRedefine/>
    <w:uiPriority w:val="99"/>
    <w:rsid w:val="00DE1FCA"/>
    <w:pPr>
      <w:ind w:left="960"/>
    </w:pPr>
    <w:rPr>
      <w:rFonts w:eastAsia="Times New Roman" w:cs="Calibri"/>
      <w:sz w:val="20"/>
      <w:szCs w:val="20"/>
      <w:lang w:eastAsia="ru-RU"/>
    </w:rPr>
  </w:style>
  <w:style w:type="paragraph" w:styleId="6">
    <w:name w:val="toc 6"/>
    <w:basedOn w:val="a"/>
    <w:next w:val="a"/>
    <w:autoRedefine/>
    <w:uiPriority w:val="99"/>
    <w:rsid w:val="00DE1FCA"/>
    <w:pPr>
      <w:ind w:left="1200"/>
    </w:pPr>
    <w:rPr>
      <w:rFonts w:eastAsia="Times New Roman" w:cs="Calibri"/>
      <w:sz w:val="20"/>
      <w:szCs w:val="20"/>
      <w:lang w:eastAsia="ru-RU"/>
    </w:rPr>
  </w:style>
  <w:style w:type="paragraph" w:styleId="7">
    <w:name w:val="toc 7"/>
    <w:basedOn w:val="a"/>
    <w:next w:val="a"/>
    <w:autoRedefine/>
    <w:uiPriority w:val="99"/>
    <w:rsid w:val="00DE1FCA"/>
    <w:pPr>
      <w:ind w:left="1440"/>
    </w:pPr>
    <w:rPr>
      <w:rFonts w:eastAsia="Times New Roman" w:cs="Calibri"/>
      <w:sz w:val="20"/>
      <w:szCs w:val="20"/>
      <w:lang w:eastAsia="ru-RU"/>
    </w:rPr>
  </w:style>
  <w:style w:type="paragraph" w:styleId="8">
    <w:name w:val="toc 8"/>
    <w:basedOn w:val="a"/>
    <w:next w:val="a"/>
    <w:autoRedefine/>
    <w:uiPriority w:val="99"/>
    <w:rsid w:val="00DE1FCA"/>
    <w:pPr>
      <w:ind w:left="1680"/>
    </w:pPr>
    <w:rPr>
      <w:rFonts w:eastAsia="Times New Roman" w:cs="Calibri"/>
      <w:sz w:val="20"/>
      <w:szCs w:val="20"/>
      <w:lang w:eastAsia="ru-RU"/>
    </w:rPr>
  </w:style>
  <w:style w:type="paragraph" w:styleId="9">
    <w:name w:val="toc 9"/>
    <w:basedOn w:val="a"/>
    <w:next w:val="a"/>
    <w:autoRedefine/>
    <w:uiPriority w:val="99"/>
    <w:rsid w:val="00DE1FCA"/>
    <w:pPr>
      <w:ind w:left="1920"/>
    </w:pPr>
    <w:rPr>
      <w:rFonts w:eastAsia="Times New Roman" w:cs="Calibri"/>
      <w:sz w:val="20"/>
      <w:szCs w:val="20"/>
      <w:lang w:eastAsia="ru-RU"/>
    </w:rPr>
  </w:style>
  <w:style w:type="character" w:customStyle="1" w:styleId="17">
    <w:name w:val="Нижний колонтитул Знак1"/>
    <w:aliases w:val="Нижний колонтитул Знак Знак Знак Знак1,Нижний колонтитул1 Знак1,Нижний колонтитул Знак Знак Знак2"/>
    <w:uiPriority w:val="99"/>
    <w:semiHidden/>
    <w:rsid w:val="00DE1FCA"/>
    <w:rPr>
      <w:rFonts w:ascii="Calibri" w:hAnsi="Calibri"/>
      <w:lang w:val="ru-RU" w:eastAsia="ru-RU"/>
    </w:rPr>
  </w:style>
  <w:style w:type="paragraph" w:styleId="afd">
    <w:name w:val="endnote text"/>
    <w:basedOn w:val="a"/>
    <w:link w:val="afe"/>
    <w:uiPriority w:val="99"/>
    <w:semiHidden/>
    <w:rsid w:val="00DE1FCA"/>
    <w:rPr>
      <w:sz w:val="20"/>
      <w:szCs w:val="20"/>
      <w:lang w:eastAsia="ru-RU"/>
    </w:rPr>
  </w:style>
  <w:style w:type="character" w:customStyle="1" w:styleId="afe">
    <w:name w:val="Текст концевой сноски Знак"/>
    <w:link w:val="afd"/>
    <w:uiPriority w:val="99"/>
    <w:semiHidden/>
    <w:locked/>
    <w:rsid w:val="00DE1FCA"/>
    <w:rPr>
      <w:rFonts w:ascii="Calibri" w:hAnsi="Calibri" w:cs="Times New Roman"/>
      <w:sz w:val="20"/>
    </w:rPr>
  </w:style>
  <w:style w:type="paragraph" w:styleId="22">
    <w:name w:val="List 2"/>
    <w:basedOn w:val="a"/>
    <w:uiPriority w:val="99"/>
    <w:rsid w:val="00DE1FCA"/>
    <w:pPr>
      <w:spacing w:before="120" w:after="120"/>
      <w:ind w:left="720" w:hanging="360"/>
      <w:jc w:val="both"/>
    </w:pPr>
    <w:rPr>
      <w:rFonts w:ascii="Arial" w:eastAsia="Batang" w:hAnsi="Arial"/>
      <w:sz w:val="20"/>
      <w:szCs w:val="24"/>
      <w:lang w:eastAsia="ko-KR"/>
    </w:rPr>
  </w:style>
  <w:style w:type="paragraph" w:styleId="23">
    <w:name w:val="Body Text 2"/>
    <w:basedOn w:val="a"/>
    <w:link w:val="24"/>
    <w:uiPriority w:val="99"/>
    <w:rsid w:val="00DE1FCA"/>
    <w:pPr>
      <w:ind w:right="-57"/>
      <w:jc w:val="both"/>
    </w:pPr>
    <w:rPr>
      <w:rFonts w:ascii="Times New Roman" w:hAnsi="Times New Roman"/>
      <w:sz w:val="24"/>
      <w:szCs w:val="24"/>
      <w:lang w:eastAsia="ru-RU"/>
    </w:rPr>
  </w:style>
  <w:style w:type="character" w:customStyle="1" w:styleId="24">
    <w:name w:val="Основной текст 2 Знак"/>
    <w:link w:val="23"/>
    <w:uiPriority w:val="99"/>
    <w:locked/>
    <w:rsid w:val="00DE1FCA"/>
    <w:rPr>
      <w:rFonts w:ascii="Times New Roman" w:hAnsi="Times New Roman" w:cs="Times New Roman"/>
      <w:sz w:val="24"/>
    </w:rPr>
  </w:style>
  <w:style w:type="paragraph" w:styleId="25">
    <w:name w:val="Body Text Indent 2"/>
    <w:basedOn w:val="a"/>
    <w:link w:val="26"/>
    <w:uiPriority w:val="99"/>
    <w:rsid w:val="00DE1FCA"/>
    <w:pPr>
      <w:spacing w:after="120" w:line="480" w:lineRule="auto"/>
      <w:ind w:left="283"/>
    </w:pPr>
    <w:rPr>
      <w:rFonts w:ascii="Times New Roman" w:hAnsi="Times New Roman"/>
      <w:sz w:val="24"/>
      <w:szCs w:val="24"/>
      <w:lang w:eastAsia="ru-RU"/>
    </w:rPr>
  </w:style>
  <w:style w:type="character" w:customStyle="1" w:styleId="26">
    <w:name w:val="Основной текст с отступом 2 Знак"/>
    <w:link w:val="25"/>
    <w:uiPriority w:val="99"/>
    <w:locked/>
    <w:rsid w:val="00DE1FCA"/>
    <w:rPr>
      <w:rFonts w:ascii="Times New Roman" w:hAnsi="Times New Roman" w:cs="Times New Roman"/>
      <w:sz w:val="24"/>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8">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8"/>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sz w:val="24"/>
      <w:szCs w:val="24"/>
      <w:lang w:eastAsia="ru-RU"/>
    </w:rPr>
  </w:style>
  <w:style w:type="paragraph" w:customStyle="1" w:styleId="s1">
    <w:name w:val="s_1"/>
    <w:basedOn w:val="a"/>
    <w:uiPriority w:val="99"/>
    <w:rsid w:val="00DE1FCA"/>
    <w:pPr>
      <w:spacing w:before="100" w:beforeAutospacing="1" w:after="100" w:afterAutospacing="1"/>
    </w:pPr>
    <w:rPr>
      <w:rFonts w:ascii="Times New Roman" w:eastAsia="Times New Roman" w:hAnsi="Times New Roman"/>
      <w:sz w:val="24"/>
      <w:szCs w:val="24"/>
      <w:lang w:eastAsia="ru-RU"/>
    </w:rPr>
  </w:style>
  <w:style w:type="character" w:styleId="affffb">
    <w:name w:val="page number"/>
    <w:uiPriority w:val="99"/>
    <w:rsid w:val="00DE1FCA"/>
    <w:rPr>
      <w:rFonts w:ascii="Times New Roman" w:hAnsi="Times New Roman" w:cs="Times New Roman"/>
    </w:rPr>
  </w:style>
  <w:style w:type="character" w:styleId="affffc">
    <w:name w:val="endnote reference"/>
    <w:uiPriority w:val="99"/>
    <w:semiHidden/>
    <w:rsid w:val="00DE1FCA"/>
    <w:rPr>
      <w:rFonts w:ascii="Times New Roman" w:hAnsi="Times New Roman" w:cs="Times New Roman"/>
      <w:vertAlign w:val="superscript"/>
    </w:rPr>
  </w:style>
  <w:style w:type="character" w:customStyle="1" w:styleId="blk">
    <w:name w:val="blk"/>
    <w:uiPriority w:val="99"/>
    <w:rsid w:val="00DE1FCA"/>
  </w:style>
  <w:style w:type="character" w:customStyle="1" w:styleId="111">
    <w:name w:val="Текст примечания Знак11"/>
    <w:uiPriority w:val="99"/>
    <w:rsid w:val="00DE1FCA"/>
    <w:rPr>
      <w:rFonts w:ascii="Times New Roman" w:hAnsi="Times New Roman"/>
      <w:sz w:val="20"/>
    </w:rPr>
  </w:style>
  <w:style w:type="character" w:customStyle="1" w:styleId="19">
    <w:name w:val="Текст примечания Знак1"/>
    <w:uiPriority w:val="99"/>
    <w:rsid w:val="00DE1FCA"/>
    <w:rPr>
      <w:rFonts w:ascii="Times New Roman" w:hAnsi="Times New Roman"/>
      <w:sz w:val="20"/>
    </w:rPr>
  </w:style>
  <w:style w:type="character" w:customStyle="1" w:styleId="112">
    <w:name w:val="Тема примечания Знак11"/>
    <w:uiPriority w:val="99"/>
    <w:rsid w:val="00DE1FCA"/>
    <w:rPr>
      <w:rFonts w:ascii="Times New Roman" w:hAnsi="Times New Roman"/>
      <w:b/>
      <w:sz w:val="20"/>
    </w:rPr>
  </w:style>
  <w:style w:type="character" w:customStyle="1" w:styleId="1a">
    <w:name w:val="Тема примечания Знак1"/>
    <w:uiPriority w:val="99"/>
    <w:rsid w:val="00DE1FCA"/>
    <w:rPr>
      <w:rFonts w:ascii="Times New Roman" w:hAnsi="Times New Roman"/>
      <w:b/>
      <w:sz w:val="20"/>
    </w:rPr>
  </w:style>
  <w:style w:type="character" w:customStyle="1" w:styleId="apple-converted-space">
    <w:name w:val="apple-converted-space"/>
    <w:uiPriority w:val="99"/>
    <w:rsid w:val="00DE1FCA"/>
  </w:style>
  <w:style w:type="character" w:customStyle="1" w:styleId="affffd">
    <w:name w:val="Цветовое выделение"/>
    <w:uiPriority w:val="99"/>
    <w:rsid w:val="00DE1FCA"/>
    <w:rPr>
      <w:b/>
      <w:color w:val="26282F"/>
    </w:rPr>
  </w:style>
  <w:style w:type="character" w:customStyle="1" w:styleId="affffe">
    <w:name w:val="Гипертекстовая ссылка"/>
    <w:uiPriority w:val="99"/>
    <w:rsid w:val="00DE1FCA"/>
    <w:rPr>
      <w:b/>
      <w:color w:val="106BBE"/>
    </w:rPr>
  </w:style>
  <w:style w:type="character" w:customStyle="1" w:styleId="afffff">
    <w:name w:val="Активная гипертекстовая ссылка"/>
    <w:uiPriority w:val="99"/>
    <w:rsid w:val="00DE1FCA"/>
    <w:rPr>
      <w:b/>
      <w:color w:val="106BBE"/>
      <w:u w:val="single"/>
    </w:rPr>
  </w:style>
  <w:style w:type="character" w:customStyle="1" w:styleId="afffff0">
    <w:name w:val="Выделение для Базового Поиска"/>
    <w:uiPriority w:val="99"/>
    <w:rsid w:val="00DE1FCA"/>
    <w:rPr>
      <w:b/>
      <w:color w:val="0058A9"/>
    </w:rPr>
  </w:style>
  <w:style w:type="character" w:customStyle="1" w:styleId="afffff1">
    <w:name w:val="Выделение для Базового Поиска (курсив)"/>
    <w:uiPriority w:val="99"/>
    <w:rsid w:val="00DE1FCA"/>
    <w:rPr>
      <w:b/>
      <w:i/>
      <w:color w:val="0058A9"/>
    </w:rPr>
  </w:style>
  <w:style w:type="character" w:customStyle="1" w:styleId="afffff2">
    <w:name w:val="Заголовок своего сообщения"/>
    <w:uiPriority w:val="99"/>
    <w:rsid w:val="00DE1FCA"/>
    <w:rPr>
      <w:b/>
      <w:color w:val="26282F"/>
    </w:rPr>
  </w:style>
  <w:style w:type="character" w:customStyle="1" w:styleId="afffff3">
    <w:name w:val="Заголовок чужого сообщения"/>
    <w:uiPriority w:val="99"/>
    <w:rsid w:val="00DE1FCA"/>
    <w:rPr>
      <w:b/>
      <w:color w:val="FF0000"/>
    </w:rPr>
  </w:style>
  <w:style w:type="character" w:customStyle="1" w:styleId="afffff4">
    <w:name w:val="Найденные слова"/>
    <w:uiPriority w:val="99"/>
    <w:rsid w:val="00DE1FCA"/>
    <w:rPr>
      <w:b/>
      <w:color w:val="26282F"/>
      <w:shd w:val="clear" w:color="auto" w:fill="FFF580"/>
    </w:rPr>
  </w:style>
  <w:style w:type="character" w:customStyle="1" w:styleId="afffff5">
    <w:name w:val="Не вступил в силу"/>
    <w:uiPriority w:val="99"/>
    <w:rsid w:val="00DE1FCA"/>
    <w:rPr>
      <w:b/>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color w:val="749232"/>
    </w:rPr>
  </w:style>
  <w:style w:type="character" w:customStyle="1" w:styleId="afffffc">
    <w:name w:val="Утратил силу"/>
    <w:uiPriority w:val="99"/>
    <w:rsid w:val="00DE1FCA"/>
    <w:rPr>
      <w:b/>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
    <w:uiPriority w:val="99"/>
    <w:locked/>
    <w:rsid w:val="00DE1FCA"/>
    <w:rPr>
      <w:rFonts w:ascii="Times New Roman" w:hAnsi="Times New Roman"/>
      <w:sz w:val="24"/>
      <w:lang w:val="en-US" w:eastAsia="nl-NL"/>
    </w:rPr>
  </w:style>
  <w:style w:type="table" w:customStyle="1" w:styleId="27">
    <w:name w:val="Сетка таблицы2"/>
    <w:uiPriority w:val="99"/>
    <w:rsid w:val="00DE1FCA"/>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rPr>
  </w:style>
  <w:style w:type="table" w:customStyle="1" w:styleId="TableNormal13">
    <w:name w:val="Table Normal13"/>
    <w:uiPriority w:val="99"/>
    <w:semiHidden/>
    <w:rsid w:val="00DE1FCA"/>
    <w:pPr>
      <w:widowControl w:val="0"/>
      <w:autoSpaceDE w:val="0"/>
      <w:autoSpaceDN w:val="0"/>
    </w:pPr>
    <w:rPr>
      <w:sz w:val="22"/>
      <w:szCs w:val="22"/>
      <w:lang w:val="en-US" w:eastAsia="en-US"/>
    </w:rPr>
    <w:tblPr>
      <w:tblCellMar>
        <w:top w:w="0" w:type="dxa"/>
        <w:left w:w="0" w:type="dxa"/>
        <w:bottom w:w="0" w:type="dxa"/>
        <w:right w:w="0" w:type="dxa"/>
      </w:tblCellMar>
    </w:tblPr>
  </w:style>
  <w:style w:type="character" w:styleId="afffffe">
    <w:name w:val="Strong"/>
    <w:uiPriority w:val="99"/>
    <w:qFormat/>
    <w:rsid w:val="00064407"/>
    <w:rPr>
      <w:rFonts w:cs="Times New Roman"/>
      <w:b/>
    </w:rPr>
  </w:style>
  <w:style w:type="character" w:styleId="affffff">
    <w:name w:val="Subtle Emphasis"/>
    <w:uiPriority w:val="99"/>
    <w:qFormat/>
    <w:rsid w:val="00064407"/>
    <w:rPr>
      <w:rFonts w:cs="Times New Roman"/>
      <w:i/>
      <w:color w:val="404040"/>
    </w:rPr>
  </w:style>
  <w:style w:type="paragraph" w:styleId="affffff0">
    <w:name w:val="TOC Heading"/>
    <w:basedOn w:val="1"/>
    <w:next w:val="a"/>
    <w:uiPriority w:val="99"/>
    <w:qFormat/>
    <w:rsid w:val="00064407"/>
    <w:pPr>
      <w:keepNext/>
      <w:keepLines/>
      <w:spacing w:before="240" w:beforeAutospacing="0" w:after="0" w:afterAutospacing="0" w:line="259" w:lineRule="auto"/>
      <w:ind w:firstLine="709"/>
      <w:outlineLvl w:val="9"/>
    </w:pPr>
    <w:rPr>
      <w:rFonts w:ascii="@Batang" w:eastAsia="@Batang" w:cs="Segoe UI"/>
      <w:b w:val="0"/>
      <w:bCs w:val="0"/>
      <w:color w:val="2F5496"/>
      <w:kern w:val="0"/>
    </w:rPr>
  </w:style>
  <w:style w:type="table" w:customStyle="1" w:styleId="310">
    <w:name w:val="Таблица простая 31"/>
    <w:uiPriority w:val="99"/>
    <w:rsid w:val="00064407"/>
    <w:rPr>
      <w:rFonts w:ascii="Verdana" w:hAnsi="Verdana" w:cs="Segoe UI"/>
    </w:rPr>
    <w:tblPr>
      <w:tblStyleRowBandSize w:val="1"/>
      <w:tblStyleColBandSize w:val="1"/>
      <w:tblInd w:w="0" w:type="dxa"/>
      <w:tblCellMar>
        <w:top w:w="0" w:type="dxa"/>
        <w:left w:w="108" w:type="dxa"/>
        <w:bottom w:w="0" w:type="dxa"/>
        <w:right w:w="108" w:type="dxa"/>
      </w:tblCellMar>
    </w:tblPr>
  </w:style>
  <w:style w:type="paragraph" w:styleId="affffff1">
    <w:name w:val="Title"/>
    <w:basedOn w:val="a"/>
    <w:next w:val="a"/>
    <w:link w:val="28"/>
    <w:uiPriority w:val="99"/>
    <w:qFormat/>
    <w:rsid w:val="00064407"/>
    <w:pPr>
      <w:spacing w:after="120" w:line="276" w:lineRule="auto"/>
      <w:ind w:firstLine="709"/>
      <w:outlineLvl w:val="0"/>
    </w:pPr>
    <w:rPr>
      <w:rFonts w:ascii="Segoe UI" w:hAnsi="Segoe UI"/>
      <w:kern w:val="28"/>
      <w:sz w:val="24"/>
      <w:szCs w:val="20"/>
      <w:lang w:eastAsia="ru-RU"/>
    </w:rPr>
  </w:style>
  <w:style w:type="character" w:customStyle="1" w:styleId="28">
    <w:name w:val="Заголовок Знак2"/>
    <w:link w:val="affffff1"/>
    <w:uiPriority w:val="99"/>
    <w:locked/>
    <w:rsid w:val="00064407"/>
    <w:rPr>
      <w:rFonts w:ascii="Segoe UI" w:hAnsi="Segoe UI" w:cs="Times New Roman"/>
      <w:kern w:val="28"/>
      <w:sz w:val="24"/>
      <w:lang w:eastAsia="ru-RU"/>
    </w:rPr>
  </w:style>
  <w:style w:type="character" w:customStyle="1" w:styleId="affffff2">
    <w:name w:val="Заголовок Знак"/>
    <w:uiPriority w:val="99"/>
    <w:rsid w:val="00064407"/>
    <w:rPr>
      <w:rFonts w:ascii="Calibri Light" w:hAnsi="Calibri Light"/>
      <w:spacing w:val="-10"/>
      <w:kern w:val="28"/>
      <w:sz w:val="56"/>
    </w:rPr>
  </w:style>
  <w:style w:type="paragraph" w:customStyle="1" w:styleId="120">
    <w:name w:val="таблСлева12"/>
    <w:basedOn w:val="a"/>
    <w:uiPriority w:val="99"/>
    <w:rsid w:val="00064407"/>
    <w:pPr>
      <w:snapToGrid w:val="0"/>
    </w:pPr>
    <w:rPr>
      <w:rFonts w:ascii="Segoe UI" w:hAnsi="Segoe UI" w:cs="Segoe UI"/>
      <w:iCs/>
      <w:sz w:val="24"/>
      <w:szCs w:val="28"/>
      <w:lang w:eastAsia="ru-RU"/>
    </w:rPr>
  </w:style>
  <w:style w:type="paragraph" w:customStyle="1" w:styleId="s16">
    <w:name w:val="s_16"/>
    <w:basedOn w:val="a"/>
    <w:uiPriority w:val="99"/>
    <w:rsid w:val="00064407"/>
    <w:pPr>
      <w:spacing w:before="100" w:beforeAutospacing="1" w:after="100" w:afterAutospacing="1"/>
    </w:pPr>
    <w:rPr>
      <w:rFonts w:ascii="Times New Roman" w:eastAsia="Times New Roman" w:hAnsi="Times New Roman"/>
      <w:sz w:val="24"/>
      <w:szCs w:val="24"/>
      <w:lang w:eastAsia="ru-RU"/>
    </w:rPr>
  </w:style>
  <w:style w:type="table" w:customStyle="1" w:styleId="32">
    <w:name w:val="Таблица простая 32"/>
    <w:uiPriority w:val="99"/>
    <w:rsid w:val="00064407"/>
    <w:rPr>
      <w:rFonts w:eastAsia="Times New Roman"/>
    </w:rPr>
    <w:tblPr>
      <w:tblStyleRowBandSize w:val="1"/>
      <w:tblStyleColBandSize w:val="1"/>
      <w:tblInd w:w="0" w:type="dxa"/>
      <w:tblCellMar>
        <w:top w:w="0" w:type="dxa"/>
        <w:left w:w="108" w:type="dxa"/>
        <w:bottom w:w="0" w:type="dxa"/>
        <w:right w:w="108" w:type="dxa"/>
      </w:tblCellMar>
    </w:tblPr>
  </w:style>
  <w:style w:type="character" w:customStyle="1" w:styleId="29">
    <w:name w:val="Неразрешенное упоминание2"/>
    <w:uiPriority w:val="99"/>
    <w:semiHidden/>
    <w:rsid w:val="00064407"/>
    <w:rPr>
      <w:color w:val="605E5C"/>
      <w:shd w:val="clear" w:color="auto" w:fill="E1DFDD"/>
    </w:rPr>
  </w:style>
  <w:style w:type="character" w:customStyle="1" w:styleId="2a">
    <w:name w:val="Основной текст (2)_"/>
    <w:link w:val="2b"/>
    <w:uiPriority w:val="99"/>
    <w:locked/>
    <w:rsid w:val="00064407"/>
    <w:rPr>
      <w:sz w:val="28"/>
      <w:shd w:val="clear" w:color="auto" w:fill="FFFFFF"/>
    </w:rPr>
  </w:style>
  <w:style w:type="paragraph" w:customStyle="1" w:styleId="2b">
    <w:name w:val="Основной текст (2)"/>
    <w:basedOn w:val="a"/>
    <w:link w:val="2a"/>
    <w:uiPriority w:val="99"/>
    <w:rsid w:val="00064407"/>
    <w:pPr>
      <w:widowControl w:val="0"/>
      <w:shd w:val="clear" w:color="auto" w:fill="FFFFFF"/>
      <w:spacing w:before="360" w:line="240" w:lineRule="atLeast"/>
      <w:jc w:val="both"/>
    </w:pPr>
    <w:rPr>
      <w:sz w:val="28"/>
      <w:szCs w:val="20"/>
      <w:lang w:eastAsia="ru-RU"/>
    </w:rPr>
  </w:style>
  <w:style w:type="character" w:customStyle="1" w:styleId="c7">
    <w:name w:val="c7"/>
    <w:uiPriority w:val="99"/>
    <w:rsid w:val="00064407"/>
  </w:style>
  <w:style w:type="paragraph" w:customStyle="1" w:styleId="xl63">
    <w:name w:val="xl63"/>
    <w:basedOn w:val="a"/>
    <w:uiPriority w:val="99"/>
    <w:rsid w:val="00064407"/>
    <w:pPr>
      <w:spacing w:before="100" w:beforeAutospacing="1" w:after="100" w:afterAutospacing="1"/>
    </w:pPr>
    <w:rPr>
      <w:rFonts w:ascii="Times New Roman" w:eastAsia="Times New Roman" w:hAnsi="Times New Roman"/>
      <w:sz w:val="24"/>
      <w:szCs w:val="24"/>
      <w:lang w:eastAsia="ru-RU"/>
    </w:rPr>
  </w:style>
  <w:style w:type="paragraph" w:customStyle="1" w:styleId="xl64">
    <w:name w:val="xl64"/>
    <w:basedOn w:val="a"/>
    <w:uiPriority w:val="99"/>
    <w:rsid w:val="00064407"/>
    <w:pPr>
      <w:spacing w:before="100" w:beforeAutospacing="1" w:after="100" w:afterAutospacing="1"/>
      <w:textAlignment w:val="center"/>
    </w:pPr>
    <w:rPr>
      <w:rFonts w:ascii="Times New Roman" w:eastAsia="Times New Roman" w:hAnsi="Times New Roman"/>
      <w:sz w:val="24"/>
      <w:szCs w:val="24"/>
      <w:lang w:eastAsia="ru-RU"/>
    </w:rPr>
  </w:style>
  <w:style w:type="paragraph" w:customStyle="1" w:styleId="xl65">
    <w:name w:val="xl65"/>
    <w:basedOn w:val="a"/>
    <w:uiPriority w:val="99"/>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14"/>
      <w:szCs w:val="14"/>
      <w:lang w:eastAsia="ru-RU"/>
    </w:rPr>
  </w:style>
  <w:style w:type="paragraph" w:customStyle="1" w:styleId="xl66">
    <w:name w:val="xl66"/>
    <w:basedOn w:val="a"/>
    <w:uiPriority w:val="99"/>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lang w:eastAsia="ru-RU"/>
    </w:rPr>
  </w:style>
  <w:style w:type="paragraph" w:customStyle="1" w:styleId="xl67">
    <w:name w:val="xl67"/>
    <w:basedOn w:val="a"/>
    <w:uiPriority w:val="99"/>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olor w:val="000000"/>
      <w:sz w:val="16"/>
      <w:szCs w:val="16"/>
      <w:lang w:eastAsia="ru-RU"/>
    </w:rPr>
  </w:style>
  <w:style w:type="paragraph" w:customStyle="1" w:styleId="xl68">
    <w:name w:val="xl68"/>
    <w:basedOn w:val="a"/>
    <w:uiPriority w:val="99"/>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olor w:val="000000"/>
      <w:sz w:val="16"/>
      <w:szCs w:val="16"/>
      <w:lang w:eastAsia="ru-RU"/>
    </w:rPr>
  </w:style>
  <w:style w:type="paragraph" w:customStyle="1" w:styleId="xl69">
    <w:name w:val="xl69"/>
    <w:basedOn w:val="a"/>
    <w:uiPriority w:val="99"/>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olor w:val="000000"/>
      <w:sz w:val="16"/>
      <w:szCs w:val="16"/>
      <w:lang w:eastAsia="ru-RU"/>
    </w:rPr>
  </w:style>
  <w:style w:type="paragraph" w:customStyle="1" w:styleId="xl70">
    <w:name w:val="xl70"/>
    <w:basedOn w:val="a"/>
    <w:uiPriority w:val="99"/>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olor w:val="000000"/>
      <w:sz w:val="16"/>
      <w:szCs w:val="16"/>
      <w:lang w:eastAsia="ru-RU"/>
    </w:rPr>
  </w:style>
  <w:style w:type="paragraph" w:customStyle="1" w:styleId="xl71">
    <w:name w:val="xl71"/>
    <w:basedOn w:val="a"/>
    <w:uiPriority w:val="99"/>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sz w:val="14"/>
      <w:szCs w:val="14"/>
      <w:lang w:eastAsia="ru-RU"/>
    </w:rPr>
  </w:style>
  <w:style w:type="paragraph" w:customStyle="1" w:styleId="xl72">
    <w:name w:val="xl72"/>
    <w:basedOn w:val="a"/>
    <w:uiPriority w:val="99"/>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b/>
      <w:bCs/>
      <w:color w:val="000000"/>
      <w:sz w:val="16"/>
      <w:szCs w:val="16"/>
      <w:lang w:eastAsia="ru-RU"/>
    </w:rPr>
  </w:style>
  <w:style w:type="paragraph" w:customStyle="1" w:styleId="xl73">
    <w:name w:val="xl73"/>
    <w:basedOn w:val="a"/>
    <w:uiPriority w:val="99"/>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olor w:val="000000"/>
      <w:sz w:val="16"/>
      <w:szCs w:val="16"/>
      <w:lang w:eastAsia="ru-RU"/>
    </w:rPr>
  </w:style>
  <w:style w:type="paragraph" w:customStyle="1" w:styleId="xl74">
    <w:name w:val="xl74"/>
    <w:basedOn w:val="a"/>
    <w:uiPriority w:val="99"/>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olor w:val="000000"/>
      <w:sz w:val="16"/>
      <w:szCs w:val="16"/>
      <w:lang w:eastAsia="ru-RU"/>
    </w:rPr>
  </w:style>
  <w:style w:type="paragraph" w:customStyle="1" w:styleId="xl75">
    <w:name w:val="xl75"/>
    <w:basedOn w:val="a"/>
    <w:uiPriority w:val="99"/>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sz w:val="16"/>
      <w:szCs w:val="16"/>
      <w:lang w:eastAsia="ru-RU"/>
    </w:rPr>
  </w:style>
  <w:style w:type="paragraph" w:customStyle="1" w:styleId="xl76">
    <w:name w:val="xl76"/>
    <w:basedOn w:val="a"/>
    <w:uiPriority w:val="99"/>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sz w:val="16"/>
      <w:szCs w:val="16"/>
      <w:lang w:eastAsia="ru-RU"/>
    </w:rPr>
  </w:style>
  <w:style w:type="paragraph" w:customStyle="1" w:styleId="xl77">
    <w:name w:val="xl77"/>
    <w:basedOn w:val="a"/>
    <w:uiPriority w:val="99"/>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olor w:val="000000"/>
      <w:sz w:val="16"/>
      <w:szCs w:val="16"/>
      <w:lang w:eastAsia="ru-RU"/>
    </w:rPr>
  </w:style>
  <w:style w:type="paragraph" w:customStyle="1" w:styleId="xl78">
    <w:name w:val="xl78"/>
    <w:basedOn w:val="a"/>
    <w:uiPriority w:val="99"/>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14"/>
      <w:szCs w:val="14"/>
      <w:lang w:eastAsia="ru-RU"/>
    </w:rPr>
  </w:style>
  <w:style w:type="paragraph" w:customStyle="1" w:styleId="xl79">
    <w:name w:val="xl79"/>
    <w:basedOn w:val="a"/>
    <w:uiPriority w:val="99"/>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14"/>
      <w:szCs w:val="14"/>
      <w:lang w:eastAsia="ru-RU"/>
    </w:rPr>
  </w:style>
  <w:style w:type="paragraph" w:customStyle="1" w:styleId="xl80">
    <w:name w:val="xl80"/>
    <w:basedOn w:val="a"/>
    <w:uiPriority w:val="99"/>
    <w:rsid w:val="00064407"/>
    <w:pPr>
      <w:shd w:val="clear" w:color="000000" w:fill="FFFFFF"/>
      <w:spacing w:before="100" w:beforeAutospacing="1" w:after="100" w:afterAutospacing="1"/>
    </w:pPr>
    <w:rPr>
      <w:rFonts w:ascii="Times New Roman" w:eastAsia="Times New Roman" w:hAnsi="Times New Roman"/>
      <w:sz w:val="24"/>
      <w:szCs w:val="24"/>
      <w:lang w:eastAsia="ru-RU"/>
    </w:rPr>
  </w:style>
  <w:style w:type="paragraph" w:customStyle="1" w:styleId="xl81">
    <w:name w:val="xl81"/>
    <w:basedOn w:val="a"/>
    <w:uiPriority w:val="99"/>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14"/>
      <w:szCs w:val="14"/>
      <w:lang w:eastAsia="ru-RU"/>
    </w:rPr>
  </w:style>
  <w:style w:type="paragraph" w:customStyle="1" w:styleId="xl82">
    <w:name w:val="xl82"/>
    <w:basedOn w:val="a"/>
    <w:uiPriority w:val="99"/>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olor w:val="FF0000"/>
      <w:sz w:val="14"/>
      <w:szCs w:val="14"/>
      <w:lang w:eastAsia="ru-RU"/>
    </w:rPr>
  </w:style>
  <w:style w:type="paragraph" w:customStyle="1" w:styleId="xl83">
    <w:name w:val="xl83"/>
    <w:basedOn w:val="a"/>
    <w:uiPriority w:val="99"/>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14"/>
      <w:szCs w:val="14"/>
      <w:lang w:eastAsia="ru-RU"/>
    </w:rPr>
  </w:style>
  <w:style w:type="paragraph" w:customStyle="1" w:styleId="xl84">
    <w:name w:val="xl84"/>
    <w:basedOn w:val="a"/>
    <w:uiPriority w:val="99"/>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14"/>
      <w:szCs w:val="14"/>
      <w:lang w:eastAsia="ru-RU"/>
    </w:rPr>
  </w:style>
  <w:style w:type="paragraph" w:customStyle="1" w:styleId="xl85">
    <w:name w:val="xl85"/>
    <w:basedOn w:val="a"/>
    <w:uiPriority w:val="99"/>
    <w:rsid w:val="00064407"/>
    <w:pPr>
      <w:pBdr>
        <w:left w:val="single" w:sz="4" w:space="0" w:color="auto"/>
        <w:right w:val="single" w:sz="4" w:space="0" w:color="auto"/>
      </w:pBdr>
      <w:spacing w:before="100" w:beforeAutospacing="1" w:after="100" w:afterAutospacing="1"/>
    </w:pPr>
    <w:rPr>
      <w:rFonts w:ascii="Times New Roman" w:eastAsia="Times New Roman" w:hAnsi="Times New Roman"/>
      <w:sz w:val="14"/>
      <w:szCs w:val="14"/>
      <w:lang w:eastAsia="ru-RU"/>
    </w:rPr>
  </w:style>
  <w:style w:type="paragraph" w:customStyle="1" w:styleId="xl86">
    <w:name w:val="xl86"/>
    <w:basedOn w:val="a"/>
    <w:uiPriority w:val="99"/>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87">
    <w:name w:val="xl87"/>
    <w:basedOn w:val="a"/>
    <w:uiPriority w:val="99"/>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88">
    <w:name w:val="xl88"/>
    <w:basedOn w:val="a"/>
    <w:uiPriority w:val="99"/>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89">
    <w:name w:val="xl89"/>
    <w:basedOn w:val="a"/>
    <w:uiPriority w:val="99"/>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i/>
      <w:iCs/>
      <w:sz w:val="14"/>
      <w:szCs w:val="14"/>
      <w:lang w:eastAsia="ru-RU"/>
    </w:rPr>
  </w:style>
  <w:style w:type="paragraph" w:customStyle="1" w:styleId="xl90">
    <w:name w:val="xl90"/>
    <w:basedOn w:val="a"/>
    <w:uiPriority w:val="99"/>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sz w:val="14"/>
      <w:szCs w:val="14"/>
      <w:lang w:eastAsia="ru-RU"/>
    </w:rPr>
  </w:style>
  <w:style w:type="paragraph" w:customStyle="1" w:styleId="xl91">
    <w:name w:val="xl91"/>
    <w:basedOn w:val="a"/>
    <w:uiPriority w:val="99"/>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14"/>
      <w:szCs w:val="14"/>
      <w:lang w:eastAsia="ru-RU"/>
    </w:rPr>
  </w:style>
  <w:style w:type="paragraph" w:customStyle="1" w:styleId="xl92">
    <w:name w:val="xl92"/>
    <w:basedOn w:val="a"/>
    <w:uiPriority w:val="99"/>
    <w:rsid w:val="00064407"/>
    <w:pPr>
      <w:pBdr>
        <w:top w:val="single" w:sz="4" w:space="0" w:color="auto"/>
        <w:right w:val="single" w:sz="4" w:space="0" w:color="auto"/>
      </w:pBdr>
      <w:spacing w:before="100" w:beforeAutospacing="1" w:after="100" w:afterAutospacing="1"/>
    </w:pPr>
    <w:rPr>
      <w:rFonts w:ascii="Times New Roman" w:eastAsia="Times New Roman" w:hAnsi="Times New Roman"/>
      <w:sz w:val="14"/>
      <w:szCs w:val="14"/>
      <w:lang w:eastAsia="ru-RU"/>
    </w:rPr>
  </w:style>
  <w:style w:type="paragraph" w:customStyle="1" w:styleId="xl93">
    <w:name w:val="xl93"/>
    <w:basedOn w:val="a"/>
    <w:uiPriority w:val="99"/>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lang w:eastAsia="ru-RU"/>
    </w:rPr>
  </w:style>
  <w:style w:type="paragraph" w:customStyle="1" w:styleId="xl94">
    <w:name w:val="xl94"/>
    <w:basedOn w:val="a"/>
    <w:uiPriority w:val="99"/>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olor w:val="FFFFFF"/>
      <w:sz w:val="14"/>
      <w:szCs w:val="14"/>
      <w:lang w:eastAsia="ru-RU"/>
    </w:rPr>
  </w:style>
  <w:style w:type="paragraph" w:customStyle="1" w:styleId="xl95">
    <w:name w:val="xl95"/>
    <w:basedOn w:val="a"/>
    <w:uiPriority w:val="99"/>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olor w:val="FFFFFF"/>
      <w:sz w:val="24"/>
      <w:szCs w:val="24"/>
      <w:lang w:eastAsia="ru-RU"/>
    </w:rPr>
  </w:style>
  <w:style w:type="paragraph" w:customStyle="1" w:styleId="xl96">
    <w:name w:val="xl96"/>
    <w:basedOn w:val="a"/>
    <w:uiPriority w:val="99"/>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olor w:val="FF0000"/>
      <w:sz w:val="14"/>
      <w:szCs w:val="14"/>
      <w:lang w:eastAsia="ru-RU"/>
    </w:rPr>
  </w:style>
  <w:style w:type="paragraph" w:customStyle="1" w:styleId="xl97">
    <w:name w:val="xl97"/>
    <w:basedOn w:val="a"/>
    <w:uiPriority w:val="99"/>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olor w:val="FF0000"/>
      <w:sz w:val="24"/>
      <w:szCs w:val="24"/>
      <w:lang w:eastAsia="ru-RU"/>
    </w:rPr>
  </w:style>
  <w:style w:type="paragraph" w:customStyle="1" w:styleId="xl98">
    <w:name w:val="xl98"/>
    <w:basedOn w:val="a"/>
    <w:uiPriority w:val="99"/>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olor w:val="FF0000"/>
      <w:sz w:val="14"/>
      <w:szCs w:val="14"/>
      <w:lang w:eastAsia="ru-RU"/>
    </w:rPr>
  </w:style>
  <w:style w:type="paragraph" w:customStyle="1" w:styleId="xl99">
    <w:name w:val="xl99"/>
    <w:basedOn w:val="a"/>
    <w:uiPriority w:val="99"/>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lang w:eastAsia="ru-RU"/>
    </w:rPr>
  </w:style>
  <w:style w:type="paragraph" w:customStyle="1" w:styleId="xl100">
    <w:name w:val="xl100"/>
    <w:basedOn w:val="a"/>
    <w:uiPriority w:val="99"/>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14"/>
      <w:szCs w:val="14"/>
      <w:lang w:eastAsia="ru-RU"/>
    </w:rPr>
  </w:style>
  <w:style w:type="paragraph" w:customStyle="1" w:styleId="xl101">
    <w:name w:val="xl101"/>
    <w:basedOn w:val="a"/>
    <w:uiPriority w:val="99"/>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olor w:val="FFFFFF"/>
      <w:sz w:val="14"/>
      <w:szCs w:val="14"/>
      <w:lang w:eastAsia="ru-RU"/>
    </w:rPr>
  </w:style>
  <w:style w:type="paragraph" w:customStyle="1" w:styleId="xl102">
    <w:name w:val="xl102"/>
    <w:basedOn w:val="a"/>
    <w:uiPriority w:val="99"/>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olor w:val="000000"/>
      <w:sz w:val="16"/>
      <w:szCs w:val="16"/>
      <w:lang w:eastAsia="ru-RU"/>
    </w:rPr>
  </w:style>
  <w:style w:type="paragraph" w:customStyle="1" w:styleId="xl103">
    <w:name w:val="xl103"/>
    <w:basedOn w:val="a"/>
    <w:uiPriority w:val="99"/>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b/>
      <w:bCs/>
      <w:color w:val="000000"/>
      <w:sz w:val="16"/>
      <w:szCs w:val="16"/>
      <w:lang w:eastAsia="ru-RU"/>
    </w:rPr>
  </w:style>
  <w:style w:type="paragraph" w:customStyle="1" w:styleId="xl104">
    <w:name w:val="xl104"/>
    <w:basedOn w:val="a"/>
    <w:uiPriority w:val="99"/>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b/>
      <w:bCs/>
      <w:color w:val="000000"/>
      <w:sz w:val="16"/>
      <w:szCs w:val="16"/>
      <w:lang w:eastAsia="ru-RU"/>
    </w:rPr>
  </w:style>
  <w:style w:type="paragraph" w:customStyle="1" w:styleId="xl105">
    <w:name w:val="xl105"/>
    <w:basedOn w:val="a"/>
    <w:uiPriority w:val="99"/>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b/>
      <w:bCs/>
      <w:color w:val="000000"/>
      <w:sz w:val="16"/>
      <w:szCs w:val="16"/>
      <w:lang w:eastAsia="ru-RU"/>
    </w:rPr>
  </w:style>
  <w:style w:type="paragraph" w:customStyle="1" w:styleId="xl106">
    <w:name w:val="xl106"/>
    <w:basedOn w:val="a"/>
    <w:uiPriority w:val="99"/>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b/>
      <w:bCs/>
      <w:sz w:val="16"/>
      <w:szCs w:val="16"/>
      <w:lang w:eastAsia="ru-RU"/>
    </w:rPr>
  </w:style>
  <w:style w:type="paragraph" w:customStyle="1" w:styleId="xl107">
    <w:name w:val="xl107"/>
    <w:basedOn w:val="a"/>
    <w:uiPriority w:val="99"/>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olor w:val="000000"/>
      <w:sz w:val="16"/>
      <w:szCs w:val="16"/>
      <w:lang w:eastAsia="ru-RU"/>
    </w:rPr>
  </w:style>
  <w:style w:type="paragraph" w:customStyle="1" w:styleId="xl108">
    <w:name w:val="xl108"/>
    <w:basedOn w:val="a"/>
    <w:uiPriority w:val="99"/>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olor w:val="000000"/>
      <w:sz w:val="16"/>
      <w:szCs w:val="16"/>
      <w:lang w:eastAsia="ru-RU"/>
    </w:rPr>
  </w:style>
  <w:style w:type="paragraph" w:customStyle="1" w:styleId="xl109">
    <w:name w:val="xl109"/>
    <w:basedOn w:val="a"/>
    <w:uiPriority w:val="99"/>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sz w:val="14"/>
      <w:szCs w:val="14"/>
      <w:lang w:eastAsia="ru-RU"/>
    </w:rPr>
  </w:style>
  <w:style w:type="paragraph" w:customStyle="1" w:styleId="xl110">
    <w:name w:val="xl110"/>
    <w:basedOn w:val="a"/>
    <w:uiPriority w:val="99"/>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b/>
      <w:bCs/>
      <w:i/>
      <w:iCs/>
      <w:color w:val="000000"/>
      <w:sz w:val="16"/>
      <w:szCs w:val="16"/>
      <w:lang w:eastAsia="ru-RU"/>
    </w:rPr>
  </w:style>
  <w:style w:type="paragraph" w:customStyle="1" w:styleId="xl111">
    <w:name w:val="xl111"/>
    <w:basedOn w:val="a"/>
    <w:uiPriority w:val="99"/>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olor w:val="000000"/>
      <w:sz w:val="16"/>
      <w:szCs w:val="16"/>
      <w:lang w:eastAsia="ru-RU"/>
    </w:rPr>
  </w:style>
  <w:style w:type="paragraph" w:customStyle="1" w:styleId="xl112">
    <w:name w:val="xl112"/>
    <w:basedOn w:val="a"/>
    <w:uiPriority w:val="99"/>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olor w:val="000000"/>
      <w:sz w:val="16"/>
      <w:szCs w:val="16"/>
      <w:lang w:eastAsia="ru-RU"/>
    </w:rPr>
  </w:style>
  <w:style w:type="paragraph" w:customStyle="1" w:styleId="xl113">
    <w:name w:val="xl113"/>
    <w:basedOn w:val="a"/>
    <w:uiPriority w:val="99"/>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olor w:val="000000"/>
      <w:sz w:val="16"/>
      <w:szCs w:val="16"/>
      <w:lang w:eastAsia="ru-RU"/>
    </w:rPr>
  </w:style>
  <w:style w:type="paragraph" w:customStyle="1" w:styleId="xl114">
    <w:name w:val="xl114"/>
    <w:basedOn w:val="a"/>
    <w:uiPriority w:val="99"/>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b/>
      <w:bCs/>
      <w:i/>
      <w:iCs/>
      <w:color w:val="000000"/>
      <w:sz w:val="16"/>
      <w:szCs w:val="16"/>
      <w:lang w:eastAsia="ru-RU"/>
    </w:rPr>
  </w:style>
  <w:style w:type="paragraph" w:customStyle="1" w:styleId="xl115">
    <w:name w:val="xl115"/>
    <w:basedOn w:val="a"/>
    <w:uiPriority w:val="99"/>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b/>
      <w:bCs/>
      <w:sz w:val="16"/>
      <w:szCs w:val="16"/>
      <w:lang w:eastAsia="ru-RU"/>
    </w:rPr>
  </w:style>
  <w:style w:type="paragraph" w:customStyle="1" w:styleId="xl116">
    <w:name w:val="xl116"/>
    <w:basedOn w:val="a"/>
    <w:uiPriority w:val="99"/>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b/>
      <w:bCs/>
      <w:sz w:val="16"/>
      <w:szCs w:val="16"/>
      <w:lang w:eastAsia="ru-RU"/>
    </w:rPr>
  </w:style>
  <w:style w:type="paragraph" w:customStyle="1" w:styleId="xl117">
    <w:name w:val="xl117"/>
    <w:basedOn w:val="a"/>
    <w:uiPriority w:val="99"/>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sz w:val="14"/>
      <w:szCs w:val="14"/>
      <w:lang w:eastAsia="ru-RU"/>
    </w:rPr>
  </w:style>
  <w:style w:type="paragraph" w:customStyle="1" w:styleId="xl118">
    <w:name w:val="xl118"/>
    <w:basedOn w:val="a"/>
    <w:uiPriority w:val="99"/>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sz w:val="14"/>
      <w:szCs w:val="14"/>
      <w:lang w:eastAsia="ru-RU"/>
    </w:rPr>
  </w:style>
  <w:style w:type="paragraph" w:customStyle="1" w:styleId="xl119">
    <w:name w:val="xl119"/>
    <w:basedOn w:val="a"/>
    <w:uiPriority w:val="99"/>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olor w:val="FFFFFF"/>
      <w:sz w:val="14"/>
      <w:szCs w:val="14"/>
      <w:lang w:eastAsia="ru-RU"/>
    </w:rPr>
  </w:style>
  <w:style w:type="paragraph" w:customStyle="1" w:styleId="xl120">
    <w:name w:val="xl120"/>
    <w:basedOn w:val="a"/>
    <w:uiPriority w:val="99"/>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b/>
      <w:bCs/>
      <w:i/>
      <w:iCs/>
      <w:color w:val="000000"/>
      <w:sz w:val="16"/>
      <w:szCs w:val="16"/>
      <w:lang w:eastAsia="ru-RU"/>
    </w:rPr>
  </w:style>
  <w:style w:type="paragraph" w:customStyle="1" w:styleId="xl121">
    <w:name w:val="xl121"/>
    <w:basedOn w:val="a"/>
    <w:uiPriority w:val="99"/>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b/>
      <w:bCs/>
      <w:i/>
      <w:iCs/>
      <w:color w:val="000000"/>
      <w:sz w:val="16"/>
      <w:szCs w:val="16"/>
      <w:lang w:eastAsia="ru-RU"/>
    </w:rPr>
  </w:style>
  <w:style w:type="paragraph" w:customStyle="1" w:styleId="xl122">
    <w:name w:val="xl122"/>
    <w:basedOn w:val="a"/>
    <w:uiPriority w:val="99"/>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sz w:val="16"/>
      <w:szCs w:val="16"/>
      <w:lang w:eastAsia="ru-RU"/>
    </w:rPr>
  </w:style>
  <w:style w:type="paragraph" w:customStyle="1" w:styleId="xl123">
    <w:name w:val="xl123"/>
    <w:basedOn w:val="a"/>
    <w:uiPriority w:val="99"/>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b/>
      <w:bCs/>
      <w:color w:val="000000"/>
      <w:sz w:val="16"/>
      <w:szCs w:val="16"/>
      <w:lang w:eastAsia="ru-RU"/>
    </w:rPr>
  </w:style>
  <w:style w:type="paragraph" w:customStyle="1" w:styleId="xl124">
    <w:name w:val="xl124"/>
    <w:basedOn w:val="a"/>
    <w:uiPriority w:val="99"/>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b/>
      <w:bCs/>
      <w:color w:val="000000"/>
      <w:sz w:val="16"/>
      <w:szCs w:val="16"/>
      <w:lang w:eastAsia="ru-RU"/>
    </w:rPr>
  </w:style>
  <w:style w:type="paragraph" w:customStyle="1" w:styleId="xl125">
    <w:name w:val="xl125"/>
    <w:basedOn w:val="a"/>
    <w:uiPriority w:val="99"/>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b/>
      <w:bCs/>
      <w:color w:val="000000"/>
      <w:sz w:val="16"/>
      <w:szCs w:val="16"/>
      <w:lang w:eastAsia="ru-RU"/>
    </w:rPr>
  </w:style>
  <w:style w:type="paragraph" w:customStyle="1" w:styleId="xl126">
    <w:name w:val="xl126"/>
    <w:basedOn w:val="a"/>
    <w:uiPriority w:val="99"/>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b/>
      <w:bCs/>
      <w:sz w:val="16"/>
      <w:szCs w:val="16"/>
      <w:lang w:eastAsia="ru-RU"/>
    </w:rPr>
  </w:style>
  <w:style w:type="paragraph" w:customStyle="1" w:styleId="xl127">
    <w:name w:val="xl127"/>
    <w:basedOn w:val="a"/>
    <w:uiPriority w:val="99"/>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b/>
      <w:bCs/>
      <w:sz w:val="16"/>
      <w:szCs w:val="16"/>
      <w:lang w:eastAsia="ru-RU"/>
    </w:rPr>
  </w:style>
  <w:style w:type="paragraph" w:customStyle="1" w:styleId="xl128">
    <w:name w:val="xl128"/>
    <w:basedOn w:val="a"/>
    <w:uiPriority w:val="99"/>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b/>
      <w:bCs/>
      <w:i/>
      <w:iCs/>
      <w:color w:val="000000"/>
      <w:sz w:val="16"/>
      <w:szCs w:val="16"/>
      <w:lang w:eastAsia="ru-RU"/>
    </w:rPr>
  </w:style>
  <w:style w:type="paragraph" w:customStyle="1" w:styleId="xl129">
    <w:name w:val="xl129"/>
    <w:basedOn w:val="a"/>
    <w:uiPriority w:val="99"/>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b/>
      <w:bCs/>
      <w:i/>
      <w:iCs/>
      <w:color w:val="000000"/>
      <w:sz w:val="16"/>
      <w:szCs w:val="16"/>
      <w:lang w:eastAsia="ru-RU"/>
    </w:rPr>
  </w:style>
  <w:style w:type="paragraph" w:customStyle="1" w:styleId="xl130">
    <w:name w:val="xl130"/>
    <w:basedOn w:val="a"/>
    <w:uiPriority w:val="99"/>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b/>
      <w:bCs/>
      <w:sz w:val="16"/>
      <w:szCs w:val="16"/>
      <w:lang w:eastAsia="ru-RU"/>
    </w:rPr>
  </w:style>
  <w:style w:type="paragraph" w:customStyle="1" w:styleId="xl131">
    <w:name w:val="xl131"/>
    <w:basedOn w:val="a"/>
    <w:uiPriority w:val="99"/>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b/>
      <w:bCs/>
      <w:sz w:val="16"/>
      <w:szCs w:val="16"/>
      <w:lang w:eastAsia="ru-RU"/>
    </w:rPr>
  </w:style>
  <w:style w:type="paragraph" w:customStyle="1" w:styleId="xl132">
    <w:name w:val="xl132"/>
    <w:basedOn w:val="a"/>
    <w:uiPriority w:val="99"/>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sz w:val="24"/>
      <w:szCs w:val="24"/>
      <w:lang w:eastAsia="ru-RU"/>
    </w:rPr>
  </w:style>
  <w:style w:type="paragraph" w:customStyle="1" w:styleId="xl133">
    <w:name w:val="xl133"/>
    <w:basedOn w:val="a"/>
    <w:uiPriority w:val="99"/>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olor w:val="FFFFFF"/>
      <w:sz w:val="24"/>
      <w:szCs w:val="24"/>
      <w:lang w:eastAsia="ru-RU"/>
    </w:rPr>
  </w:style>
  <w:style w:type="paragraph" w:customStyle="1" w:styleId="xl134">
    <w:name w:val="xl134"/>
    <w:basedOn w:val="a"/>
    <w:uiPriority w:val="99"/>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sz w:val="14"/>
      <w:szCs w:val="14"/>
      <w:lang w:eastAsia="ru-RU"/>
    </w:rPr>
  </w:style>
  <w:style w:type="paragraph" w:customStyle="1" w:styleId="xl135">
    <w:name w:val="xl135"/>
    <w:basedOn w:val="a"/>
    <w:uiPriority w:val="99"/>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b/>
      <w:bCs/>
      <w:sz w:val="16"/>
      <w:szCs w:val="16"/>
      <w:lang w:eastAsia="ru-RU"/>
    </w:rPr>
  </w:style>
  <w:style w:type="paragraph" w:customStyle="1" w:styleId="xl136">
    <w:name w:val="xl136"/>
    <w:basedOn w:val="a"/>
    <w:uiPriority w:val="99"/>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b/>
      <w:bCs/>
      <w:sz w:val="16"/>
      <w:szCs w:val="16"/>
      <w:lang w:eastAsia="ru-RU"/>
    </w:rPr>
  </w:style>
  <w:style w:type="paragraph" w:customStyle="1" w:styleId="xl137">
    <w:name w:val="xl137"/>
    <w:basedOn w:val="a"/>
    <w:uiPriority w:val="99"/>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b/>
      <w:bCs/>
      <w:color w:val="000000"/>
      <w:sz w:val="16"/>
      <w:szCs w:val="16"/>
      <w:lang w:eastAsia="ru-RU"/>
    </w:rPr>
  </w:style>
  <w:style w:type="paragraph" w:customStyle="1" w:styleId="xl138">
    <w:name w:val="xl138"/>
    <w:basedOn w:val="a"/>
    <w:uiPriority w:val="99"/>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b/>
      <w:bCs/>
      <w:color w:val="000000"/>
      <w:sz w:val="16"/>
      <w:szCs w:val="16"/>
      <w:lang w:eastAsia="ru-RU"/>
    </w:rPr>
  </w:style>
  <w:style w:type="paragraph" w:customStyle="1" w:styleId="xl139">
    <w:name w:val="xl139"/>
    <w:basedOn w:val="a"/>
    <w:uiPriority w:val="99"/>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b/>
      <w:bCs/>
      <w:sz w:val="16"/>
      <w:szCs w:val="16"/>
      <w:lang w:eastAsia="ru-RU"/>
    </w:rPr>
  </w:style>
  <w:style w:type="paragraph" w:customStyle="1" w:styleId="xl140">
    <w:name w:val="xl140"/>
    <w:basedOn w:val="a"/>
    <w:uiPriority w:val="99"/>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b/>
      <w:bCs/>
      <w:sz w:val="16"/>
      <w:szCs w:val="16"/>
      <w:lang w:eastAsia="ru-RU"/>
    </w:rPr>
  </w:style>
  <w:style w:type="paragraph" w:customStyle="1" w:styleId="xl141">
    <w:name w:val="xl141"/>
    <w:basedOn w:val="a"/>
    <w:uiPriority w:val="99"/>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sz w:val="14"/>
      <w:szCs w:val="14"/>
      <w:lang w:eastAsia="ru-RU"/>
    </w:rPr>
  </w:style>
  <w:style w:type="paragraph" w:customStyle="1" w:styleId="xl142">
    <w:name w:val="xl142"/>
    <w:basedOn w:val="a"/>
    <w:uiPriority w:val="99"/>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olor w:val="000000"/>
      <w:sz w:val="16"/>
      <w:szCs w:val="16"/>
      <w:lang w:eastAsia="ru-RU"/>
    </w:rPr>
  </w:style>
  <w:style w:type="paragraph" w:customStyle="1" w:styleId="xl143">
    <w:name w:val="xl143"/>
    <w:basedOn w:val="a"/>
    <w:uiPriority w:val="99"/>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olor w:val="000000"/>
      <w:sz w:val="16"/>
      <w:szCs w:val="16"/>
      <w:lang w:eastAsia="ru-RU"/>
    </w:rPr>
  </w:style>
  <w:style w:type="paragraph" w:customStyle="1" w:styleId="xl144">
    <w:name w:val="xl144"/>
    <w:basedOn w:val="a"/>
    <w:uiPriority w:val="99"/>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olor w:val="000000"/>
      <w:sz w:val="16"/>
      <w:szCs w:val="16"/>
      <w:lang w:eastAsia="ru-RU"/>
    </w:rPr>
  </w:style>
  <w:style w:type="paragraph" w:customStyle="1" w:styleId="xl145">
    <w:name w:val="xl145"/>
    <w:basedOn w:val="a"/>
    <w:uiPriority w:val="99"/>
    <w:rsid w:val="00064407"/>
    <w:pPr>
      <w:pBdr>
        <w:right w:val="single" w:sz="8" w:space="0" w:color="auto"/>
      </w:pBdr>
      <w:spacing w:before="100" w:beforeAutospacing="1" w:after="100" w:afterAutospacing="1"/>
    </w:pPr>
    <w:rPr>
      <w:rFonts w:ascii="Times New Roman" w:eastAsia="Times New Roman" w:hAnsi="Times New Roman"/>
      <w:b/>
      <w:bCs/>
      <w:color w:val="000000"/>
      <w:sz w:val="16"/>
      <w:szCs w:val="16"/>
      <w:lang w:eastAsia="ru-RU"/>
    </w:rPr>
  </w:style>
  <w:style w:type="paragraph" w:customStyle="1" w:styleId="xl146">
    <w:name w:val="xl146"/>
    <w:basedOn w:val="a"/>
    <w:uiPriority w:val="99"/>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b/>
      <w:bCs/>
      <w:color w:val="000000"/>
      <w:sz w:val="16"/>
      <w:szCs w:val="16"/>
      <w:lang w:eastAsia="ru-RU"/>
    </w:rPr>
  </w:style>
  <w:style w:type="paragraph" w:customStyle="1" w:styleId="xl147">
    <w:name w:val="xl147"/>
    <w:basedOn w:val="a"/>
    <w:uiPriority w:val="99"/>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olor w:val="000000"/>
      <w:sz w:val="16"/>
      <w:szCs w:val="16"/>
      <w:lang w:eastAsia="ru-RU"/>
    </w:rPr>
  </w:style>
  <w:style w:type="paragraph" w:customStyle="1" w:styleId="xl148">
    <w:name w:val="xl148"/>
    <w:basedOn w:val="a"/>
    <w:uiPriority w:val="99"/>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b/>
      <w:bCs/>
      <w:sz w:val="16"/>
      <w:szCs w:val="16"/>
      <w:lang w:eastAsia="ru-RU"/>
    </w:rPr>
  </w:style>
  <w:style w:type="paragraph" w:customStyle="1" w:styleId="xl149">
    <w:name w:val="xl149"/>
    <w:basedOn w:val="a"/>
    <w:uiPriority w:val="99"/>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b/>
      <w:bCs/>
      <w:sz w:val="16"/>
      <w:szCs w:val="16"/>
      <w:lang w:eastAsia="ru-RU"/>
    </w:rPr>
  </w:style>
  <w:style w:type="paragraph" w:customStyle="1" w:styleId="xl150">
    <w:name w:val="xl150"/>
    <w:basedOn w:val="a"/>
    <w:uiPriority w:val="99"/>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51">
    <w:name w:val="xl151"/>
    <w:basedOn w:val="a"/>
    <w:uiPriority w:val="99"/>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52">
    <w:name w:val="xl152"/>
    <w:basedOn w:val="a"/>
    <w:uiPriority w:val="99"/>
    <w:rsid w:val="00064407"/>
    <w:pPr>
      <w:pBdr>
        <w:top w:val="single" w:sz="4" w:space="0" w:color="auto"/>
        <w:bottom w:val="single" w:sz="4" w:space="0" w:color="auto"/>
      </w:pBdr>
      <w:spacing w:before="100" w:beforeAutospacing="1" w:after="100" w:afterAutospacing="1"/>
    </w:pPr>
    <w:rPr>
      <w:rFonts w:ascii="Times New Roman" w:eastAsia="Times New Roman" w:hAnsi="Times New Roman"/>
      <w:sz w:val="24"/>
      <w:szCs w:val="24"/>
      <w:lang w:eastAsia="ru-RU"/>
    </w:rPr>
  </w:style>
  <w:style w:type="paragraph" w:customStyle="1" w:styleId="xl153">
    <w:name w:val="xl153"/>
    <w:basedOn w:val="a"/>
    <w:uiPriority w:val="99"/>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54">
    <w:name w:val="xl154"/>
    <w:basedOn w:val="a"/>
    <w:uiPriority w:val="99"/>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55">
    <w:name w:val="xl155"/>
    <w:basedOn w:val="a"/>
    <w:uiPriority w:val="99"/>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56">
    <w:name w:val="xl156"/>
    <w:basedOn w:val="a"/>
    <w:uiPriority w:val="99"/>
    <w:rsid w:val="00064407"/>
    <w:pPr>
      <w:spacing w:before="100" w:beforeAutospacing="1" w:after="100" w:afterAutospacing="1"/>
      <w:jc w:val="center"/>
    </w:pPr>
    <w:rPr>
      <w:rFonts w:ascii="Times New Roman" w:eastAsia="Times New Roman" w:hAnsi="Times New Roman"/>
      <w:b/>
      <w:bCs/>
      <w:sz w:val="24"/>
      <w:szCs w:val="24"/>
      <w:lang w:eastAsia="ru-RU"/>
    </w:rPr>
  </w:style>
  <w:style w:type="paragraph" w:customStyle="1" w:styleId="xl157">
    <w:name w:val="xl157"/>
    <w:basedOn w:val="a"/>
    <w:uiPriority w:val="99"/>
    <w:rsid w:val="00064407"/>
    <w:pPr>
      <w:spacing w:before="100" w:beforeAutospacing="1" w:after="100" w:afterAutospacing="1"/>
      <w:jc w:val="center"/>
    </w:pPr>
    <w:rPr>
      <w:rFonts w:ascii="Times New Roman" w:eastAsia="Times New Roman" w:hAnsi="Times New Roman"/>
      <w:b/>
      <w:bCs/>
      <w:sz w:val="24"/>
      <w:szCs w:val="24"/>
      <w:lang w:eastAsia="ru-RU"/>
    </w:rPr>
  </w:style>
  <w:style w:type="paragraph" w:customStyle="1" w:styleId="xl158">
    <w:name w:val="xl158"/>
    <w:basedOn w:val="a"/>
    <w:uiPriority w:val="99"/>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b/>
      <w:bCs/>
      <w:sz w:val="16"/>
      <w:szCs w:val="16"/>
      <w:lang w:eastAsia="ru-RU"/>
    </w:rPr>
  </w:style>
  <w:style w:type="paragraph" w:customStyle="1" w:styleId="xl159">
    <w:name w:val="xl159"/>
    <w:basedOn w:val="a"/>
    <w:uiPriority w:val="99"/>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b/>
      <w:bCs/>
      <w:sz w:val="16"/>
      <w:szCs w:val="16"/>
      <w:lang w:eastAsia="ru-RU"/>
    </w:rPr>
  </w:style>
  <w:style w:type="paragraph" w:customStyle="1" w:styleId="xl160">
    <w:name w:val="xl160"/>
    <w:basedOn w:val="a"/>
    <w:uiPriority w:val="99"/>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b/>
      <w:bCs/>
      <w:sz w:val="16"/>
      <w:szCs w:val="16"/>
      <w:lang w:eastAsia="ru-RU"/>
    </w:rPr>
  </w:style>
  <w:style w:type="paragraph" w:customStyle="1" w:styleId="xl161">
    <w:name w:val="xl161"/>
    <w:basedOn w:val="a"/>
    <w:uiPriority w:val="99"/>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b/>
      <w:bCs/>
      <w:sz w:val="16"/>
      <w:szCs w:val="16"/>
      <w:lang w:eastAsia="ru-RU"/>
    </w:rPr>
  </w:style>
  <w:style w:type="paragraph" w:customStyle="1" w:styleId="xl162">
    <w:name w:val="xl162"/>
    <w:basedOn w:val="a"/>
    <w:uiPriority w:val="99"/>
    <w:rsid w:val="00064407"/>
    <w:pPr>
      <w:pBdr>
        <w:left w:val="single" w:sz="8" w:space="0" w:color="auto"/>
      </w:pBdr>
      <w:spacing w:before="100" w:beforeAutospacing="1" w:after="100" w:afterAutospacing="1"/>
      <w:jc w:val="center"/>
      <w:textAlignment w:val="center"/>
    </w:pPr>
    <w:rPr>
      <w:rFonts w:ascii="Times New Roman" w:eastAsia="Times New Roman" w:hAnsi="Times New Roman"/>
      <w:b/>
      <w:bCs/>
      <w:sz w:val="16"/>
      <w:szCs w:val="16"/>
      <w:lang w:eastAsia="ru-RU"/>
    </w:rPr>
  </w:style>
  <w:style w:type="paragraph" w:customStyle="1" w:styleId="xl163">
    <w:name w:val="xl163"/>
    <w:basedOn w:val="a"/>
    <w:uiPriority w:val="99"/>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b/>
      <w:bCs/>
      <w:sz w:val="16"/>
      <w:szCs w:val="16"/>
      <w:lang w:eastAsia="ru-RU"/>
    </w:rPr>
  </w:style>
  <w:style w:type="paragraph" w:customStyle="1" w:styleId="xl164">
    <w:name w:val="xl164"/>
    <w:basedOn w:val="a"/>
    <w:uiPriority w:val="99"/>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65">
    <w:name w:val="xl165"/>
    <w:basedOn w:val="a"/>
    <w:uiPriority w:val="99"/>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sz w:val="14"/>
      <w:szCs w:val="14"/>
      <w:lang w:eastAsia="ru-RU"/>
    </w:rPr>
  </w:style>
  <w:style w:type="paragraph" w:customStyle="1" w:styleId="xl166">
    <w:name w:val="xl166"/>
    <w:basedOn w:val="a"/>
    <w:uiPriority w:val="99"/>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b/>
      <w:bCs/>
      <w:sz w:val="14"/>
      <w:szCs w:val="14"/>
      <w:lang w:eastAsia="ru-RU"/>
    </w:rPr>
  </w:style>
  <w:style w:type="paragraph" w:customStyle="1" w:styleId="xl167">
    <w:name w:val="xl167"/>
    <w:basedOn w:val="a"/>
    <w:uiPriority w:val="99"/>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b/>
      <w:bCs/>
      <w:sz w:val="14"/>
      <w:szCs w:val="14"/>
      <w:lang w:eastAsia="ru-RU"/>
    </w:rPr>
  </w:style>
  <w:style w:type="paragraph" w:customStyle="1" w:styleId="xl168">
    <w:name w:val="xl168"/>
    <w:basedOn w:val="a"/>
    <w:uiPriority w:val="99"/>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b/>
      <w:bCs/>
      <w:sz w:val="14"/>
      <w:szCs w:val="14"/>
      <w:lang w:eastAsia="ru-RU"/>
    </w:rPr>
  </w:style>
  <w:style w:type="paragraph" w:customStyle="1" w:styleId="xl169">
    <w:name w:val="xl169"/>
    <w:basedOn w:val="a"/>
    <w:uiPriority w:val="99"/>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70">
    <w:name w:val="xl170"/>
    <w:basedOn w:val="a"/>
    <w:uiPriority w:val="99"/>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71">
    <w:name w:val="xl171"/>
    <w:basedOn w:val="a"/>
    <w:uiPriority w:val="99"/>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72">
    <w:name w:val="xl172"/>
    <w:basedOn w:val="a"/>
    <w:uiPriority w:val="99"/>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73">
    <w:name w:val="xl173"/>
    <w:basedOn w:val="a"/>
    <w:uiPriority w:val="99"/>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74">
    <w:name w:val="xl174"/>
    <w:basedOn w:val="a"/>
    <w:uiPriority w:val="99"/>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75">
    <w:name w:val="xl175"/>
    <w:basedOn w:val="a"/>
    <w:uiPriority w:val="99"/>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76">
    <w:name w:val="xl176"/>
    <w:basedOn w:val="a"/>
    <w:uiPriority w:val="99"/>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c14">
    <w:name w:val="c14"/>
    <w:basedOn w:val="a"/>
    <w:uiPriority w:val="99"/>
    <w:rsid w:val="00064407"/>
    <w:pPr>
      <w:spacing w:before="100" w:beforeAutospacing="1" w:after="100" w:afterAutospacing="1"/>
    </w:pPr>
    <w:rPr>
      <w:rFonts w:ascii="Times New Roman" w:eastAsia="Times New Roman" w:hAnsi="Times New Roman"/>
      <w:sz w:val="24"/>
      <w:szCs w:val="24"/>
      <w:lang w:eastAsia="ru-RU"/>
    </w:rPr>
  </w:style>
  <w:style w:type="character" w:customStyle="1" w:styleId="c15">
    <w:name w:val="c15"/>
    <w:uiPriority w:val="99"/>
    <w:rsid w:val="00064407"/>
  </w:style>
  <w:style w:type="paragraph" w:customStyle="1" w:styleId="c18">
    <w:name w:val="c18"/>
    <w:basedOn w:val="a"/>
    <w:uiPriority w:val="99"/>
    <w:rsid w:val="00064407"/>
    <w:pPr>
      <w:spacing w:before="100" w:beforeAutospacing="1" w:after="100" w:afterAutospacing="1"/>
    </w:pPr>
    <w:rPr>
      <w:rFonts w:ascii="Times New Roman" w:eastAsia="Times New Roman" w:hAnsi="Times New Roman"/>
      <w:sz w:val="24"/>
      <w:szCs w:val="24"/>
      <w:lang w:eastAsia="ru-RU"/>
    </w:rPr>
  </w:style>
  <w:style w:type="character" w:customStyle="1" w:styleId="markedcontent">
    <w:name w:val="markedcontent"/>
    <w:uiPriority w:val="99"/>
    <w:rsid w:val="00064407"/>
  </w:style>
  <w:style w:type="character" w:customStyle="1" w:styleId="c21">
    <w:name w:val="c21"/>
    <w:uiPriority w:val="99"/>
    <w:rsid w:val="00064407"/>
  </w:style>
  <w:style w:type="paragraph" w:customStyle="1" w:styleId="xl177">
    <w:name w:val="xl177"/>
    <w:basedOn w:val="a"/>
    <w:uiPriority w:val="99"/>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14"/>
      <w:szCs w:val="14"/>
      <w:lang w:eastAsia="ru-RU"/>
    </w:rPr>
  </w:style>
  <w:style w:type="paragraph" w:customStyle="1" w:styleId="xl178">
    <w:name w:val="xl178"/>
    <w:basedOn w:val="a"/>
    <w:uiPriority w:val="99"/>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14"/>
      <w:szCs w:val="14"/>
      <w:lang w:eastAsia="ru-RU"/>
    </w:rPr>
  </w:style>
  <w:style w:type="paragraph" w:customStyle="1" w:styleId="xl179">
    <w:name w:val="xl179"/>
    <w:basedOn w:val="a"/>
    <w:uiPriority w:val="99"/>
    <w:rsid w:val="00064407"/>
    <w:pPr>
      <w:shd w:val="clear" w:color="000000" w:fill="FFFFFF"/>
      <w:spacing w:before="100" w:beforeAutospacing="1" w:after="100" w:afterAutospacing="1"/>
      <w:jc w:val="center"/>
      <w:textAlignment w:val="center"/>
    </w:pPr>
    <w:rPr>
      <w:rFonts w:ascii="Times New Roman" w:eastAsia="Times New Roman" w:hAnsi="Times New Roman"/>
      <w:sz w:val="14"/>
      <w:szCs w:val="14"/>
      <w:lang w:eastAsia="ru-RU"/>
    </w:rPr>
  </w:style>
  <w:style w:type="paragraph" w:customStyle="1" w:styleId="xl180">
    <w:name w:val="xl180"/>
    <w:basedOn w:val="a"/>
    <w:uiPriority w:val="99"/>
    <w:rsid w:val="00064407"/>
    <w:pPr>
      <w:spacing w:before="100" w:beforeAutospacing="1" w:after="100" w:afterAutospacing="1"/>
      <w:jc w:val="center"/>
      <w:textAlignment w:val="center"/>
    </w:pPr>
    <w:rPr>
      <w:rFonts w:ascii="Times New Roman" w:eastAsia="Times New Roman" w:hAnsi="Times New Roman"/>
      <w:sz w:val="14"/>
      <w:szCs w:val="14"/>
      <w:lang w:eastAsia="ru-RU"/>
    </w:rPr>
  </w:style>
  <w:style w:type="character" w:customStyle="1" w:styleId="1b">
    <w:name w:val="Заголовок Знак1"/>
    <w:uiPriority w:val="99"/>
    <w:rsid w:val="00064407"/>
    <w:rPr>
      <w:rFonts w:ascii="Calibri Light" w:hAnsi="Calibri Light"/>
      <w:spacing w:val="-10"/>
      <w:kern w:val="28"/>
      <w:sz w:val="56"/>
    </w:rPr>
  </w:style>
  <w:style w:type="paragraph" w:styleId="affffff3">
    <w:name w:val="No Spacing"/>
    <w:link w:val="affffff4"/>
    <w:uiPriority w:val="99"/>
    <w:qFormat/>
    <w:rsid w:val="00064407"/>
    <w:rPr>
      <w:sz w:val="22"/>
      <w:szCs w:val="22"/>
    </w:rPr>
  </w:style>
  <w:style w:type="paragraph" w:customStyle="1" w:styleId="1c">
    <w:name w:val="Обычный (веб)1"/>
    <w:basedOn w:val="a"/>
    <w:next w:val="afc"/>
    <w:uiPriority w:val="99"/>
    <w:rsid w:val="00064407"/>
    <w:pPr>
      <w:widowControl w:val="0"/>
    </w:pPr>
    <w:rPr>
      <w:rFonts w:ascii="Times New Roman" w:eastAsia="Times New Roman" w:hAnsi="Times New Roman"/>
      <w:sz w:val="24"/>
      <w:szCs w:val="24"/>
      <w:lang w:val="en-US" w:eastAsia="nl-NL"/>
    </w:rPr>
  </w:style>
  <w:style w:type="character" w:customStyle="1" w:styleId="33">
    <w:name w:val="Неразрешенное упоминание3"/>
    <w:uiPriority w:val="99"/>
    <w:semiHidden/>
    <w:rsid w:val="00064407"/>
    <w:rPr>
      <w:color w:val="605E5C"/>
      <w:shd w:val="clear" w:color="auto" w:fill="E1DFDD"/>
    </w:rPr>
  </w:style>
  <w:style w:type="table" w:customStyle="1" w:styleId="34">
    <w:name w:val="Сетка таблицы3"/>
    <w:uiPriority w:val="99"/>
    <w:rsid w:val="00064407"/>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d">
    <w:name w:val="Название Знак1"/>
    <w:uiPriority w:val="99"/>
    <w:rsid w:val="00064407"/>
    <w:rPr>
      <w:rFonts w:ascii="Times New Roman" w:hAnsi="Times New Roman"/>
      <w:kern w:val="28"/>
      <w:sz w:val="24"/>
    </w:rPr>
  </w:style>
  <w:style w:type="table" w:customStyle="1" w:styleId="210">
    <w:name w:val="Сетка таблицы21"/>
    <w:uiPriority w:val="99"/>
    <w:rsid w:val="000644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Неразрешенное упоминание4"/>
    <w:uiPriority w:val="99"/>
    <w:semiHidden/>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rPr>
  </w:style>
  <w:style w:type="character" w:customStyle="1" w:styleId="affffff4">
    <w:name w:val="Без интервала Знак"/>
    <w:link w:val="affffff3"/>
    <w:uiPriority w:val="99"/>
    <w:locked/>
    <w:rsid w:val="00064407"/>
    <w:rPr>
      <w:sz w:val="22"/>
      <w:lang w:eastAsia="ru-RU"/>
    </w:rPr>
  </w:style>
  <w:style w:type="character" w:customStyle="1" w:styleId="FontStyle11">
    <w:name w:val="Font Style11"/>
    <w:uiPriority w:val="99"/>
    <w:rsid w:val="00064407"/>
    <w:rPr>
      <w:rFonts w:ascii="Times New Roman" w:hAnsi="Times New Roman"/>
      <w:sz w:val="22"/>
    </w:rPr>
  </w:style>
  <w:style w:type="character" w:customStyle="1" w:styleId="212pt">
    <w:name w:val="Основной текст (2) + 12 pt"/>
    <w:aliases w:val="Полужирный2,Курсив1"/>
    <w:uiPriority w:val="99"/>
    <w:rsid w:val="00064407"/>
    <w:rPr>
      <w:rFonts w:ascii="Times New Roman" w:hAnsi="Times New Roman"/>
      <w:color w:val="000000"/>
      <w:spacing w:val="0"/>
      <w:w w:val="100"/>
      <w:position w:val="0"/>
      <w:sz w:val="24"/>
      <w:u w:val="none"/>
      <w:effect w:val="none"/>
      <w:shd w:val="clear" w:color="auto" w:fill="FFFFFF"/>
      <w:lang w:val="ru-RU" w:eastAsia="ru-RU"/>
    </w:rPr>
  </w:style>
  <w:style w:type="paragraph" w:customStyle="1" w:styleId="1e">
    <w:name w:val="Раздел 1"/>
    <w:basedOn w:val="1"/>
    <w:link w:val="1f"/>
    <w:uiPriority w:val="99"/>
    <w:rsid w:val="007863C1"/>
    <w:pPr>
      <w:keepNext/>
      <w:spacing w:before="0" w:beforeAutospacing="0" w:after="120" w:afterAutospacing="0"/>
    </w:pPr>
    <w:rPr>
      <w:rFonts w:ascii="Times New Roman Полужирный" w:hAnsi="Times New Roman Полужирный"/>
      <w:bCs w:val="0"/>
      <w:caps/>
      <w:kern w:val="32"/>
      <w:szCs w:val="20"/>
    </w:rPr>
  </w:style>
  <w:style w:type="paragraph" w:customStyle="1" w:styleId="113">
    <w:name w:val="Раздел 1.1"/>
    <w:basedOn w:val="af8"/>
    <w:link w:val="114"/>
    <w:uiPriority w:val="99"/>
    <w:rsid w:val="007863C1"/>
    <w:pPr>
      <w:numPr>
        <w:ilvl w:val="0"/>
      </w:numPr>
      <w:spacing w:after="120" w:line="276" w:lineRule="auto"/>
      <w:ind w:firstLine="709"/>
      <w:outlineLvl w:val="1"/>
    </w:pPr>
    <w:rPr>
      <w:rFonts w:ascii="Times New Roman Полужирный" w:eastAsia="Calibri" w:hAnsi="Times New Roman Полужирный"/>
      <w:b/>
      <w:sz w:val="24"/>
    </w:rPr>
  </w:style>
  <w:style w:type="character" w:customStyle="1" w:styleId="1f">
    <w:name w:val="Раздел 1 Знак"/>
    <w:link w:val="1e"/>
    <w:uiPriority w:val="99"/>
    <w:locked/>
    <w:rsid w:val="007863C1"/>
    <w:rPr>
      <w:rFonts w:ascii="Times New Roman Полужирный" w:hAnsi="Times New Roman Полужирный"/>
      <w:b/>
      <w:caps/>
      <w:kern w:val="32"/>
      <w:sz w:val="24"/>
      <w:lang w:eastAsia="ru-RU"/>
    </w:rPr>
  </w:style>
  <w:style w:type="character" w:customStyle="1" w:styleId="114">
    <w:name w:val="Раздел 1.1 Знак"/>
    <w:link w:val="113"/>
    <w:uiPriority w:val="99"/>
    <w:locked/>
    <w:rsid w:val="007863C1"/>
    <w:rPr>
      <w:rFonts w:ascii="Times New Roman Полужирный" w:hAnsi="Times New Roman Полужирный"/>
      <w:b/>
      <w:color w:val="5A5A5A"/>
      <w:spacing w:val="15"/>
      <w:sz w:val="24"/>
      <w:lang w:eastAsia="ru-RU"/>
    </w:rPr>
  </w:style>
  <w:style w:type="table" w:customStyle="1" w:styleId="1110">
    <w:name w:val="Сетка таблицы111"/>
    <w:uiPriority w:val="99"/>
    <w:rsid w:val="00064407"/>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uiPriority w:val="99"/>
    <w:rsid w:val="00CD2973"/>
    <w:pPr>
      <w:spacing w:line="249" w:lineRule="auto"/>
    </w:pPr>
    <w:rPr>
      <w:rFonts w:ascii="Times New Roman" w:eastAsia="Times New Roman" w:hAnsi="Times New Roman"/>
      <w:sz w:val="24"/>
      <w:szCs w:val="24"/>
      <w:lang w:val="en-US" w:eastAsia="ru-RU"/>
    </w:rPr>
  </w:style>
  <w:style w:type="paragraph" w:customStyle="1" w:styleId="pTextStyleCenter">
    <w:name w:val="pTextStyleCenter"/>
    <w:basedOn w:val="a"/>
    <w:uiPriority w:val="99"/>
    <w:rsid w:val="00CD2973"/>
    <w:pPr>
      <w:spacing w:line="252" w:lineRule="auto"/>
      <w:jc w:val="center"/>
    </w:pPr>
    <w:rPr>
      <w:rFonts w:ascii="Times New Roman" w:eastAsia="Times New Roman" w:hAnsi="Times New Roman"/>
      <w:sz w:val="24"/>
      <w:szCs w:val="24"/>
      <w:lang w:val="en-US" w:eastAsia="ru-RU"/>
    </w:rPr>
  </w:style>
  <w:style w:type="table" w:customStyle="1" w:styleId="43">
    <w:name w:val="Сетка таблицы4"/>
    <w:uiPriority w:val="99"/>
    <w:rsid w:val="005171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нак сноски1"/>
    <w:basedOn w:val="a"/>
    <w:link w:val="af3"/>
    <w:uiPriority w:val="99"/>
    <w:rsid w:val="005D7117"/>
    <w:rPr>
      <w:sz w:val="20"/>
      <w:szCs w:val="20"/>
      <w:vertAlign w:val="superscript"/>
      <w:lang w:eastAsia="ru-RU"/>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
    <w:uiPriority w:val="99"/>
    <w:rsid w:val="00CE7D23"/>
  </w:style>
  <w:style w:type="character" w:customStyle="1" w:styleId="50">
    <w:name w:val="Неразрешенное упоминание5"/>
    <w:uiPriority w:val="99"/>
    <w:semiHidden/>
    <w:rsid w:val="00955D56"/>
    <w:rPr>
      <w:color w:val="605E5C"/>
      <w:shd w:val="clear" w:color="auto" w:fill="E1DFDD"/>
    </w:rPr>
  </w:style>
  <w:style w:type="paragraph" w:customStyle="1" w:styleId="35">
    <w:name w:val="Знак Знак3"/>
    <w:basedOn w:val="a"/>
    <w:uiPriority w:val="99"/>
    <w:rsid w:val="005B1E63"/>
    <w:pPr>
      <w:tabs>
        <w:tab w:val="left" w:pos="708"/>
      </w:tabs>
      <w:spacing w:after="160" w:line="240" w:lineRule="exact"/>
    </w:pPr>
    <w:rPr>
      <w:rFonts w:ascii="Verdana" w:hAnsi="Verdana" w:cs="Verdana"/>
      <w:sz w:val="20"/>
      <w:szCs w:val="20"/>
      <w:lang w:val="en-US"/>
    </w:rPr>
  </w:style>
  <w:style w:type="paragraph" w:styleId="affffff5">
    <w:name w:val="Body Text Indent"/>
    <w:basedOn w:val="a"/>
    <w:link w:val="affffff6"/>
    <w:uiPriority w:val="99"/>
    <w:semiHidden/>
    <w:locked/>
    <w:rsid w:val="00A8142E"/>
    <w:pPr>
      <w:spacing w:after="120"/>
      <w:ind w:left="283"/>
    </w:pPr>
  </w:style>
  <w:style w:type="character" w:customStyle="1" w:styleId="affffff6">
    <w:name w:val="Основной текст с отступом Знак"/>
    <w:link w:val="affffff5"/>
    <w:uiPriority w:val="99"/>
    <w:semiHidden/>
    <w:locked/>
    <w:rsid w:val="00A8142E"/>
    <w:rPr>
      <w:rFonts w:cs="Times New Roman"/>
      <w:sz w:val="22"/>
      <w:lang w:eastAsia="en-US"/>
    </w:rPr>
  </w:style>
  <w:style w:type="paragraph" w:customStyle="1" w:styleId="311">
    <w:name w:val="Знак Знак31"/>
    <w:basedOn w:val="a"/>
    <w:uiPriority w:val="99"/>
    <w:rsid w:val="00A8142E"/>
    <w:pPr>
      <w:tabs>
        <w:tab w:val="left" w:pos="708"/>
      </w:tabs>
      <w:spacing w:after="160" w:line="240" w:lineRule="exact"/>
    </w:pPr>
    <w:rPr>
      <w:rFonts w:ascii="Verdana" w:eastAsia="Times New Roman" w:hAnsi="Verdana" w:cs="Verdana"/>
      <w:sz w:val="20"/>
      <w:szCs w:val="20"/>
      <w:lang w:val="en-US"/>
    </w:rPr>
  </w:style>
  <w:style w:type="paragraph" w:customStyle="1" w:styleId="p18">
    <w:name w:val="p18"/>
    <w:basedOn w:val="a"/>
    <w:uiPriority w:val="99"/>
    <w:rsid w:val="00D228D0"/>
    <w:pPr>
      <w:spacing w:before="100" w:beforeAutospacing="1" w:after="100" w:afterAutospacing="1"/>
    </w:pPr>
    <w:rPr>
      <w:rFonts w:ascii="Times New Roman" w:eastAsia="Times New Roman" w:hAnsi="Times New Roman"/>
      <w:sz w:val="24"/>
      <w:szCs w:val="24"/>
      <w:lang w:eastAsia="ru-RU"/>
    </w:rPr>
  </w:style>
  <w:style w:type="paragraph" w:customStyle="1" w:styleId="affffff7">
    <w:name w:val="Базовый"/>
    <w:uiPriority w:val="99"/>
    <w:rsid w:val="00977D1C"/>
    <w:pPr>
      <w:tabs>
        <w:tab w:val="left" w:pos="708"/>
      </w:tabs>
      <w:suppressAutoHyphens/>
      <w:spacing w:after="200" w:line="276" w:lineRule="auto"/>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8856360">
      <w:marLeft w:val="0"/>
      <w:marRight w:val="0"/>
      <w:marTop w:val="0"/>
      <w:marBottom w:val="0"/>
      <w:divBdr>
        <w:top w:val="none" w:sz="0" w:space="0" w:color="auto"/>
        <w:left w:val="none" w:sz="0" w:space="0" w:color="auto"/>
        <w:bottom w:val="none" w:sz="0" w:space="0" w:color="auto"/>
        <w:right w:val="none" w:sz="0" w:space="0" w:color="auto"/>
      </w:divBdr>
    </w:div>
    <w:div w:id="878856361">
      <w:marLeft w:val="0"/>
      <w:marRight w:val="0"/>
      <w:marTop w:val="0"/>
      <w:marBottom w:val="0"/>
      <w:divBdr>
        <w:top w:val="none" w:sz="0" w:space="0" w:color="auto"/>
        <w:left w:val="none" w:sz="0" w:space="0" w:color="auto"/>
        <w:bottom w:val="none" w:sz="0" w:space="0" w:color="auto"/>
        <w:right w:val="none" w:sz="0" w:space="0" w:color="auto"/>
      </w:divBdr>
    </w:div>
    <w:div w:id="878856362">
      <w:marLeft w:val="0"/>
      <w:marRight w:val="0"/>
      <w:marTop w:val="0"/>
      <w:marBottom w:val="0"/>
      <w:divBdr>
        <w:top w:val="none" w:sz="0" w:space="0" w:color="auto"/>
        <w:left w:val="none" w:sz="0" w:space="0" w:color="auto"/>
        <w:bottom w:val="none" w:sz="0" w:space="0" w:color="auto"/>
        <w:right w:val="none" w:sz="0" w:space="0" w:color="auto"/>
      </w:divBdr>
    </w:div>
    <w:div w:id="878856363">
      <w:marLeft w:val="0"/>
      <w:marRight w:val="0"/>
      <w:marTop w:val="0"/>
      <w:marBottom w:val="0"/>
      <w:divBdr>
        <w:top w:val="none" w:sz="0" w:space="0" w:color="auto"/>
        <w:left w:val="none" w:sz="0" w:space="0" w:color="auto"/>
        <w:bottom w:val="none" w:sz="0" w:space="0" w:color="auto"/>
        <w:right w:val="none" w:sz="0" w:space="0" w:color="auto"/>
      </w:divBdr>
    </w:div>
    <w:div w:id="878856364">
      <w:marLeft w:val="0"/>
      <w:marRight w:val="0"/>
      <w:marTop w:val="0"/>
      <w:marBottom w:val="0"/>
      <w:divBdr>
        <w:top w:val="none" w:sz="0" w:space="0" w:color="auto"/>
        <w:left w:val="none" w:sz="0" w:space="0" w:color="auto"/>
        <w:bottom w:val="none" w:sz="0" w:space="0" w:color="auto"/>
        <w:right w:val="none" w:sz="0" w:space="0" w:color="auto"/>
      </w:divBdr>
    </w:div>
    <w:div w:id="878856365">
      <w:marLeft w:val="0"/>
      <w:marRight w:val="0"/>
      <w:marTop w:val="0"/>
      <w:marBottom w:val="0"/>
      <w:divBdr>
        <w:top w:val="none" w:sz="0" w:space="0" w:color="auto"/>
        <w:left w:val="none" w:sz="0" w:space="0" w:color="auto"/>
        <w:bottom w:val="none" w:sz="0" w:space="0" w:color="auto"/>
        <w:right w:val="none" w:sz="0" w:space="0" w:color="auto"/>
      </w:divBdr>
    </w:div>
    <w:div w:id="878856366">
      <w:marLeft w:val="0"/>
      <w:marRight w:val="0"/>
      <w:marTop w:val="0"/>
      <w:marBottom w:val="0"/>
      <w:divBdr>
        <w:top w:val="none" w:sz="0" w:space="0" w:color="auto"/>
        <w:left w:val="none" w:sz="0" w:space="0" w:color="auto"/>
        <w:bottom w:val="none" w:sz="0" w:space="0" w:color="auto"/>
        <w:right w:val="none" w:sz="0" w:space="0" w:color="auto"/>
      </w:divBdr>
    </w:div>
    <w:div w:id="878856367">
      <w:marLeft w:val="0"/>
      <w:marRight w:val="0"/>
      <w:marTop w:val="0"/>
      <w:marBottom w:val="0"/>
      <w:divBdr>
        <w:top w:val="none" w:sz="0" w:space="0" w:color="auto"/>
        <w:left w:val="none" w:sz="0" w:space="0" w:color="auto"/>
        <w:bottom w:val="none" w:sz="0" w:space="0" w:color="auto"/>
        <w:right w:val="none" w:sz="0" w:space="0" w:color="auto"/>
      </w:divBdr>
    </w:div>
    <w:div w:id="878856368">
      <w:marLeft w:val="0"/>
      <w:marRight w:val="0"/>
      <w:marTop w:val="0"/>
      <w:marBottom w:val="0"/>
      <w:divBdr>
        <w:top w:val="none" w:sz="0" w:space="0" w:color="auto"/>
        <w:left w:val="none" w:sz="0" w:space="0" w:color="auto"/>
        <w:bottom w:val="none" w:sz="0" w:space="0" w:color="auto"/>
        <w:right w:val="none" w:sz="0" w:space="0" w:color="auto"/>
      </w:divBdr>
    </w:div>
    <w:div w:id="878856369">
      <w:marLeft w:val="0"/>
      <w:marRight w:val="0"/>
      <w:marTop w:val="0"/>
      <w:marBottom w:val="0"/>
      <w:divBdr>
        <w:top w:val="none" w:sz="0" w:space="0" w:color="auto"/>
        <w:left w:val="none" w:sz="0" w:space="0" w:color="auto"/>
        <w:bottom w:val="none" w:sz="0" w:space="0" w:color="auto"/>
        <w:right w:val="none" w:sz="0" w:space="0" w:color="auto"/>
      </w:divBdr>
    </w:div>
    <w:div w:id="878856370">
      <w:marLeft w:val="0"/>
      <w:marRight w:val="0"/>
      <w:marTop w:val="0"/>
      <w:marBottom w:val="0"/>
      <w:divBdr>
        <w:top w:val="none" w:sz="0" w:space="0" w:color="auto"/>
        <w:left w:val="none" w:sz="0" w:space="0" w:color="auto"/>
        <w:bottom w:val="none" w:sz="0" w:space="0" w:color="auto"/>
        <w:right w:val="none" w:sz="0" w:space="0" w:color="auto"/>
      </w:divBdr>
    </w:div>
    <w:div w:id="878856371">
      <w:marLeft w:val="0"/>
      <w:marRight w:val="0"/>
      <w:marTop w:val="0"/>
      <w:marBottom w:val="0"/>
      <w:divBdr>
        <w:top w:val="none" w:sz="0" w:space="0" w:color="auto"/>
        <w:left w:val="none" w:sz="0" w:space="0" w:color="auto"/>
        <w:bottom w:val="none" w:sz="0" w:space="0" w:color="auto"/>
        <w:right w:val="none" w:sz="0" w:space="0" w:color="auto"/>
      </w:divBdr>
    </w:div>
    <w:div w:id="878856372">
      <w:marLeft w:val="0"/>
      <w:marRight w:val="0"/>
      <w:marTop w:val="0"/>
      <w:marBottom w:val="0"/>
      <w:divBdr>
        <w:top w:val="none" w:sz="0" w:space="0" w:color="auto"/>
        <w:left w:val="none" w:sz="0" w:space="0" w:color="auto"/>
        <w:bottom w:val="none" w:sz="0" w:space="0" w:color="auto"/>
        <w:right w:val="none" w:sz="0" w:space="0" w:color="auto"/>
      </w:divBdr>
    </w:div>
    <w:div w:id="878856373">
      <w:marLeft w:val="0"/>
      <w:marRight w:val="0"/>
      <w:marTop w:val="0"/>
      <w:marBottom w:val="0"/>
      <w:divBdr>
        <w:top w:val="none" w:sz="0" w:space="0" w:color="auto"/>
        <w:left w:val="none" w:sz="0" w:space="0" w:color="auto"/>
        <w:bottom w:val="none" w:sz="0" w:space="0" w:color="auto"/>
        <w:right w:val="none" w:sz="0" w:space="0" w:color="auto"/>
      </w:divBdr>
    </w:div>
    <w:div w:id="878856374">
      <w:marLeft w:val="0"/>
      <w:marRight w:val="0"/>
      <w:marTop w:val="0"/>
      <w:marBottom w:val="0"/>
      <w:divBdr>
        <w:top w:val="none" w:sz="0" w:space="0" w:color="auto"/>
        <w:left w:val="none" w:sz="0" w:space="0" w:color="auto"/>
        <w:bottom w:val="none" w:sz="0" w:space="0" w:color="auto"/>
        <w:right w:val="none" w:sz="0" w:space="0" w:color="auto"/>
      </w:divBdr>
    </w:div>
    <w:div w:id="878856375">
      <w:marLeft w:val="0"/>
      <w:marRight w:val="0"/>
      <w:marTop w:val="0"/>
      <w:marBottom w:val="0"/>
      <w:divBdr>
        <w:top w:val="none" w:sz="0" w:space="0" w:color="auto"/>
        <w:left w:val="none" w:sz="0" w:space="0" w:color="auto"/>
        <w:bottom w:val="none" w:sz="0" w:space="0" w:color="auto"/>
        <w:right w:val="none" w:sz="0" w:space="0" w:color="auto"/>
      </w:divBdr>
    </w:div>
    <w:div w:id="878856376">
      <w:marLeft w:val="0"/>
      <w:marRight w:val="0"/>
      <w:marTop w:val="0"/>
      <w:marBottom w:val="0"/>
      <w:divBdr>
        <w:top w:val="none" w:sz="0" w:space="0" w:color="auto"/>
        <w:left w:val="none" w:sz="0" w:space="0" w:color="auto"/>
        <w:bottom w:val="none" w:sz="0" w:space="0" w:color="auto"/>
        <w:right w:val="none" w:sz="0" w:space="0" w:color="auto"/>
      </w:divBdr>
    </w:div>
    <w:div w:id="8788563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udentik.net/lekcii/lekcii-texnicheskie/296-jelektronika.html" TargetMode="External"/><Relationship Id="rId5" Type="http://schemas.openxmlformats.org/officeDocument/2006/relationships/footnotes" Target="footnotes.xml"/><Relationship Id="rId10" Type="http://schemas.openxmlformats.org/officeDocument/2006/relationships/hyperlink" Target="http://nfkgtu.narod.ru/electroteh.htm" TargetMode="Externa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434</TotalTime>
  <Pages>21</Pages>
  <Words>4870</Words>
  <Characters>27760</Characters>
  <Application>Microsoft Office Word</Application>
  <DocSecurity>0</DocSecurity>
  <Lines>231</Lines>
  <Paragraphs>65</Paragraphs>
  <ScaleCrop>false</ScaleCrop>
  <Company>Home</Company>
  <LinksUpToDate>false</LinksUpToDate>
  <CharactersWithSpaces>32565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Тимонина</dc:creator>
  <cp:keywords/>
  <dc:description/>
  <cp:lastModifiedBy>Uvarovohk</cp:lastModifiedBy>
  <cp:revision>7</cp:revision>
  <cp:lastPrinted>2008-01-04T13:35:00Z</cp:lastPrinted>
  <dcterms:created xsi:type="dcterms:W3CDTF">2024-05-15T06:11:00Z</dcterms:created>
  <dcterms:modified xsi:type="dcterms:W3CDTF">2024-09-09T10:37:00Z</dcterms:modified>
</cp:coreProperties>
</file>